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F6020" w14:textId="17E0DD76" w:rsidR="00F250BF" w:rsidRPr="0024484E" w:rsidRDefault="00F250BF" w:rsidP="00145683">
      <w:pPr>
        <w:pStyle w:val="Nagwek1"/>
        <w:jc w:val="left"/>
        <w:rPr>
          <w:rFonts w:ascii="Arial" w:hAnsi="Arial" w:cs="Arial"/>
          <w:sz w:val="24"/>
          <w:szCs w:val="24"/>
          <w:u w:val="none"/>
        </w:rPr>
      </w:pPr>
      <w:r w:rsidRPr="0024484E">
        <w:rPr>
          <w:rFonts w:ascii="Arial" w:hAnsi="Arial" w:cs="Arial"/>
          <w:sz w:val="24"/>
          <w:szCs w:val="24"/>
          <w:u w:val="none"/>
        </w:rPr>
        <w:t>U</w:t>
      </w:r>
      <w:r w:rsidR="0071611B" w:rsidRPr="0024484E">
        <w:rPr>
          <w:rFonts w:ascii="Arial" w:hAnsi="Arial" w:cs="Arial"/>
          <w:sz w:val="24"/>
          <w:szCs w:val="24"/>
          <w:u w:val="none"/>
        </w:rPr>
        <w:t>mowa</w:t>
      </w:r>
      <w:r w:rsidRPr="0024484E">
        <w:rPr>
          <w:rFonts w:ascii="Arial" w:hAnsi="Arial" w:cs="Arial"/>
          <w:sz w:val="24"/>
          <w:szCs w:val="24"/>
          <w:u w:val="none"/>
        </w:rPr>
        <w:t xml:space="preserve"> </w:t>
      </w:r>
      <w:r w:rsidR="00615876" w:rsidRPr="0024484E">
        <w:rPr>
          <w:rFonts w:ascii="Arial" w:hAnsi="Arial" w:cs="Arial"/>
          <w:sz w:val="24"/>
          <w:szCs w:val="24"/>
          <w:u w:val="none"/>
        </w:rPr>
        <w:t xml:space="preserve">nr </w:t>
      </w:r>
      <w:r w:rsidR="00C428D0" w:rsidRPr="0024484E">
        <w:rPr>
          <w:rFonts w:ascii="Arial" w:hAnsi="Arial" w:cs="Arial"/>
          <w:sz w:val="24"/>
          <w:szCs w:val="24"/>
          <w:u w:val="none"/>
        </w:rPr>
        <w:t xml:space="preserve">… </w:t>
      </w:r>
      <w:r w:rsidR="00DF1D0D" w:rsidRPr="0024484E">
        <w:rPr>
          <w:rFonts w:ascii="Arial" w:hAnsi="Arial" w:cs="Arial"/>
          <w:sz w:val="24"/>
          <w:szCs w:val="24"/>
          <w:u w:val="none"/>
        </w:rPr>
        <w:t>(wzór</w:t>
      </w:r>
      <w:r w:rsidR="008821B9" w:rsidRPr="0024484E">
        <w:rPr>
          <w:rFonts w:ascii="Arial" w:hAnsi="Arial" w:cs="Arial"/>
          <w:sz w:val="24"/>
          <w:szCs w:val="24"/>
          <w:u w:val="none"/>
        </w:rPr>
        <w:t xml:space="preserve"> dla części </w:t>
      </w:r>
      <w:r w:rsidR="006669C6" w:rsidRPr="0024484E">
        <w:rPr>
          <w:rFonts w:ascii="Arial" w:hAnsi="Arial" w:cs="Arial"/>
          <w:sz w:val="24"/>
          <w:szCs w:val="24"/>
          <w:u w:val="none"/>
        </w:rPr>
        <w:t>I</w:t>
      </w:r>
      <w:r w:rsidR="008821B9" w:rsidRPr="0024484E">
        <w:rPr>
          <w:rFonts w:ascii="Arial" w:hAnsi="Arial" w:cs="Arial"/>
          <w:sz w:val="24"/>
          <w:szCs w:val="24"/>
          <w:u w:val="none"/>
        </w:rPr>
        <w:t>I</w:t>
      </w:r>
      <w:r w:rsidR="00DF1D0D" w:rsidRPr="0024484E">
        <w:rPr>
          <w:rFonts w:ascii="Arial" w:hAnsi="Arial" w:cs="Arial"/>
          <w:sz w:val="24"/>
          <w:szCs w:val="24"/>
          <w:u w:val="none"/>
        </w:rPr>
        <w:t>)</w:t>
      </w:r>
    </w:p>
    <w:p w14:paraId="58D79C04" w14:textId="77777777" w:rsidR="00117F73" w:rsidRPr="009F0623" w:rsidRDefault="00117F73" w:rsidP="0067313B">
      <w:pPr>
        <w:pStyle w:val="Tytu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628930F9" w14:textId="77777777" w:rsidR="00F250BF" w:rsidRPr="009F0623" w:rsidRDefault="003C4E3F" w:rsidP="0067313B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  <w:r w:rsidRPr="009F0623">
        <w:rPr>
          <w:rFonts w:ascii="Arial" w:hAnsi="Arial" w:cs="Arial"/>
          <w:bCs/>
          <w:sz w:val="22"/>
          <w:szCs w:val="22"/>
          <w:lang w:val="pl-PL"/>
        </w:rPr>
        <w:t>z</w:t>
      </w:r>
      <w:r w:rsidR="00F250BF" w:rsidRPr="009F0623">
        <w:rPr>
          <w:rFonts w:ascii="Arial" w:hAnsi="Arial" w:cs="Arial"/>
          <w:bCs/>
          <w:sz w:val="22"/>
          <w:szCs w:val="22"/>
          <w:lang w:val="pl-PL"/>
        </w:rPr>
        <w:t>awarta</w:t>
      </w:r>
      <w:r w:rsidR="00E76852" w:rsidRPr="009F0623">
        <w:rPr>
          <w:rFonts w:ascii="Arial" w:hAnsi="Arial" w:cs="Arial"/>
          <w:bCs/>
          <w:sz w:val="22"/>
          <w:szCs w:val="22"/>
          <w:lang w:val="pl-PL"/>
        </w:rPr>
        <w:t xml:space="preserve"> w Krakowie, dnia </w:t>
      </w:r>
      <w:r w:rsidR="00C428D0">
        <w:rPr>
          <w:rFonts w:ascii="Arial" w:hAnsi="Arial" w:cs="Arial"/>
          <w:bCs/>
          <w:sz w:val="22"/>
          <w:szCs w:val="22"/>
          <w:lang w:val="pl-PL"/>
        </w:rPr>
        <w:t>…</w:t>
      </w:r>
      <w:r w:rsidR="00115718" w:rsidRPr="009F0623">
        <w:rPr>
          <w:rFonts w:ascii="Arial" w:hAnsi="Arial" w:cs="Arial"/>
          <w:bCs/>
          <w:sz w:val="22"/>
          <w:szCs w:val="22"/>
          <w:lang w:val="pl-PL"/>
        </w:rPr>
        <w:t xml:space="preserve"> roku</w:t>
      </w:r>
      <w:r w:rsidR="000D170E" w:rsidRPr="009F0623">
        <w:rPr>
          <w:rFonts w:ascii="Arial" w:hAnsi="Arial" w:cs="Arial"/>
          <w:bCs/>
          <w:sz w:val="22"/>
          <w:szCs w:val="22"/>
          <w:lang w:val="pl-PL"/>
        </w:rPr>
        <w:t> </w:t>
      </w:r>
      <w:r w:rsidR="00F250BF" w:rsidRPr="009F0623">
        <w:rPr>
          <w:rFonts w:ascii="Arial" w:hAnsi="Arial" w:cs="Arial"/>
          <w:bCs/>
          <w:sz w:val="22"/>
          <w:szCs w:val="22"/>
          <w:lang w:val="pl-PL"/>
        </w:rPr>
        <w:t>pomiędzy;</w:t>
      </w:r>
    </w:p>
    <w:p w14:paraId="4428B366" w14:textId="77777777" w:rsidR="00F250BF" w:rsidRPr="009F0623" w:rsidRDefault="00961F39" w:rsidP="0067313B">
      <w:pPr>
        <w:pStyle w:val="Tekstpodstawowy3"/>
        <w:widowControl w:val="0"/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bCs/>
          <w:sz w:val="22"/>
          <w:szCs w:val="22"/>
        </w:rPr>
      </w:pPr>
      <w:r w:rsidRPr="009F0623">
        <w:rPr>
          <w:rFonts w:ascii="Arial" w:hAnsi="Arial" w:cs="Arial"/>
          <w:b/>
          <w:bCs/>
          <w:sz w:val="22"/>
          <w:szCs w:val="22"/>
        </w:rPr>
        <w:t xml:space="preserve">Skarbem Państwa - </w:t>
      </w:r>
      <w:r w:rsidR="00F250BF" w:rsidRPr="009F0623">
        <w:rPr>
          <w:rFonts w:ascii="Arial" w:hAnsi="Arial" w:cs="Arial"/>
          <w:b/>
          <w:bCs/>
          <w:sz w:val="22"/>
          <w:szCs w:val="22"/>
        </w:rPr>
        <w:t>Sądem Okręgowym w Krakowie</w:t>
      </w:r>
      <w:r w:rsidR="00F250BF" w:rsidRPr="009F0623">
        <w:rPr>
          <w:rFonts w:ascii="Arial" w:hAnsi="Arial" w:cs="Arial"/>
          <w:bCs/>
          <w:sz w:val="22"/>
          <w:szCs w:val="22"/>
        </w:rPr>
        <w:t xml:space="preserve"> ul. Przy Rondzie 7, (31-547) Kraków, NIP</w:t>
      </w:r>
      <w:r w:rsidR="00AF7B67">
        <w:rPr>
          <w:rFonts w:ascii="Arial" w:hAnsi="Arial" w:cs="Arial"/>
          <w:bCs/>
          <w:sz w:val="22"/>
          <w:szCs w:val="22"/>
        </w:rPr>
        <w:t>:</w:t>
      </w:r>
      <w:r w:rsidR="00A54C43" w:rsidRPr="009F0623">
        <w:rPr>
          <w:rFonts w:ascii="Arial" w:hAnsi="Arial" w:cs="Arial"/>
          <w:bCs/>
          <w:sz w:val="22"/>
          <w:szCs w:val="22"/>
        </w:rPr>
        <w:t> </w:t>
      </w:r>
      <w:r w:rsidR="00F250BF" w:rsidRPr="009F0623">
        <w:rPr>
          <w:rFonts w:ascii="Arial" w:hAnsi="Arial" w:cs="Arial"/>
          <w:bCs/>
          <w:sz w:val="22"/>
          <w:szCs w:val="22"/>
        </w:rPr>
        <w:t>6761069043, Regon</w:t>
      </w:r>
      <w:r w:rsidR="00AF7B67">
        <w:rPr>
          <w:rFonts w:ascii="Arial" w:hAnsi="Arial" w:cs="Arial"/>
          <w:bCs/>
          <w:sz w:val="22"/>
          <w:szCs w:val="22"/>
        </w:rPr>
        <w:t>:</w:t>
      </w:r>
      <w:r w:rsidR="00F250BF" w:rsidRPr="009F0623">
        <w:rPr>
          <w:rFonts w:ascii="Arial" w:hAnsi="Arial" w:cs="Arial"/>
          <w:bCs/>
          <w:sz w:val="22"/>
          <w:szCs w:val="22"/>
        </w:rPr>
        <w:t xml:space="preserve"> </w:t>
      </w:r>
      <w:r w:rsidR="00A54C43" w:rsidRPr="009F0623">
        <w:rPr>
          <w:rFonts w:ascii="Arial" w:hAnsi="Arial" w:cs="Arial"/>
          <w:bCs/>
          <w:sz w:val="22"/>
          <w:szCs w:val="22"/>
        </w:rPr>
        <w:t>000322695 reprezentowanym przez</w:t>
      </w:r>
      <w:r w:rsidR="00F250BF" w:rsidRPr="009F0623">
        <w:rPr>
          <w:rFonts w:ascii="Arial" w:hAnsi="Arial" w:cs="Arial"/>
          <w:bCs/>
          <w:sz w:val="22"/>
          <w:szCs w:val="22"/>
        </w:rPr>
        <w:t xml:space="preserve"> </w:t>
      </w:r>
    </w:p>
    <w:p w14:paraId="68771BF4" w14:textId="65EB95BA" w:rsidR="00F250BF" w:rsidRPr="009F0623" w:rsidRDefault="00F250BF" w:rsidP="0067313B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Cs/>
          <w:sz w:val="22"/>
          <w:szCs w:val="22"/>
          <w:lang w:val="pl-PL"/>
        </w:rPr>
        <w:t xml:space="preserve">Dyrektora Sądu Okręgowego – </w:t>
      </w:r>
      <w:r w:rsidR="00E63AE0">
        <w:rPr>
          <w:rFonts w:ascii="Arial" w:hAnsi="Arial" w:cs="Arial"/>
          <w:bCs/>
          <w:sz w:val="22"/>
          <w:szCs w:val="22"/>
          <w:lang w:val="pl-PL"/>
        </w:rPr>
        <w:t xml:space="preserve">Piotra Jędrzejowskiego </w:t>
      </w:r>
    </w:p>
    <w:p w14:paraId="3C785FEB" w14:textId="77777777" w:rsidR="00F250BF" w:rsidRPr="009F0623" w:rsidRDefault="00F250BF" w:rsidP="0067313B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Cs/>
          <w:sz w:val="22"/>
          <w:szCs w:val="22"/>
          <w:lang w:val="pl-PL"/>
        </w:rPr>
        <w:t xml:space="preserve">zwanym dalej </w:t>
      </w:r>
      <w:r w:rsidRPr="009F0623">
        <w:rPr>
          <w:rFonts w:ascii="Arial" w:hAnsi="Arial" w:cs="Arial"/>
          <w:b/>
          <w:sz w:val="22"/>
          <w:szCs w:val="22"/>
          <w:lang w:val="pl-PL"/>
        </w:rPr>
        <w:t>Zamawiającym</w:t>
      </w:r>
    </w:p>
    <w:p w14:paraId="71049302" w14:textId="1E28A166" w:rsidR="00C80EAE" w:rsidRDefault="00F250BF" w:rsidP="0067313B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  <w:u w:val="none"/>
        </w:rPr>
      </w:pPr>
      <w:r w:rsidRPr="009F0623">
        <w:rPr>
          <w:rFonts w:ascii="Arial" w:hAnsi="Arial" w:cs="Arial"/>
          <w:sz w:val="22"/>
          <w:szCs w:val="22"/>
          <w:u w:val="none"/>
        </w:rPr>
        <w:t>a</w:t>
      </w:r>
      <w:r w:rsidR="00A531DA">
        <w:rPr>
          <w:rFonts w:ascii="Arial" w:hAnsi="Arial" w:cs="Arial"/>
          <w:sz w:val="22"/>
          <w:szCs w:val="22"/>
          <w:u w:val="none"/>
        </w:rPr>
        <w:t>:</w:t>
      </w:r>
    </w:p>
    <w:p w14:paraId="1AD10D28" w14:textId="40A0FFD9" w:rsidR="0011221A" w:rsidRPr="009F0623" w:rsidRDefault="00D304AF" w:rsidP="0067313B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>…</w:t>
      </w:r>
    </w:p>
    <w:p w14:paraId="60F266A9" w14:textId="17C48A8B" w:rsidR="00F250BF" w:rsidRDefault="00F250BF" w:rsidP="0067313B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</w:rPr>
      </w:pPr>
      <w:r w:rsidRPr="009F0623">
        <w:rPr>
          <w:rFonts w:ascii="Arial" w:hAnsi="Arial" w:cs="Arial"/>
          <w:bCs/>
          <w:sz w:val="22"/>
          <w:szCs w:val="22"/>
        </w:rPr>
        <w:t>zwan</w:t>
      </w:r>
      <w:r w:rsidR="00D379BF" w:rsidRPr="009F0623">
        <w:rPr>
          <w:rFonts w:ascii="Arial" w:hAnsi="Arial" w:cs="Arial"/>
          <w:bCs/>
          <w:sz w:val="22"/>
          <w:szCs w:val="22"/>
        </w:rPr>
        <w:t>ą</w:t>
      </w:r>
      <w:r w:rsidRPr="009F0623">
        <w:rPr>
          <w:rFonts w:ascii="Arial" w:hAnsi="Arial" w:cs="Arial"/>
          <w:bCs/>
          <w:sz w:val="22"/>
          <w:szCs w:val="22"/>
        </w:rPr>
        <w:t xml:space="preserve"> dalej </w:t>
      </w:r>
      <w:r w:rsidRPr="009F0623">
        <w:rPr>
          <w:rFonts w:ascii="Arial" w:hAnsi="Arial" w:cs="Arial"/>
          <w:b/>
          <w:sz w:val="22"/>
          <w:szCs w:val="22"/>
        </w:rPr>
        <w:t>Wykonawcą.</w:t>
      </w:r>
    </w:p>
    <w:p w14:paraId="6A03AAB8" w14:textId="51FC9681" w:rsidR="00A531DA" w:rsidRPr="009F0623" w:rsidRDefault="00A531DA" w:rsidP="0067313B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wspólnie zwanymi dalej Stronami.</w:t>
      </w:r>
    </w:p>
    <w:p w14:paraId="4E5944E6" w14:textId="77777777" w:rsidR="00F250BF" w:rsidRPr="009F0623" w:rsidRDefault="00F250BF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51B50DC9" w14:textId="77777777" w:rsidR="00EF63E4" w:rsidRPr="00EF63E4" w:rsidRDefault="00EF63E4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EF63E4">
        <w:rPr>
          <w:rFonts w:ascii="Arial" w:hAnsi="Arial" w:cs="Arial"/>
          <w:sz w:val="22"/>
          <w:szCs w:val="22"/>
          <w:lang w:val="pl-PL"/>
        </w:rPr>
        <w:t>Niniejsz</w:t>
      </w:r>
      <w:r w:rsidRPr="00EF63E4">
        <w:rPr>
          <w:rFonts w:ascii="Arial" w:hAnsi="Arial" w:cs="Arial" w:hint="eastAsia"/>
          <w:sz w:val="22"/>
          <w:szCs w:val="22"/>
          <w:lang w:val="pl-PL"/>
        </w:rPr>
        <w:t>ą</w:t>
      </w:r>
      <w:r w:rsidRPr="00EF63E4">
        <w:rPr>
          <w:rFonts w:ascii="Arial" w:hAnsi="Arial" w:cs="Arial"/>
          <w:sz w:val="22"/>
          <w:szCs w:val="22"/>
          <w:lang w:val="pl-PL"/>
        </w:rPr>
        <w:t xml:space="preserve"> umow</w:t>
      </w:r>
      <w:r w:rsidRPr="00EF63E4">
        <w:rPr>
          <w:rFonts w:ascii="Arial" w:hAnsi="Arial" w:cs="Arial" w:hint="eastAsia"/>
          <w:sz w:val="22"/>
          <w:szCs w:val="22"/>
          <w:lang w:val="pl-PL"/>
        </w:rPr>
        <w:t>ę</w:t>
      </w:r>
      <w:r w:rsidRPr="00EF63E4">
        <w:rPr>
          <w:rFonts w:ascii="Arial" w:hAnsi="Arial" w:cs="Arial"/>
          <w:sz w:val="22"/>
          <w:szCs w:val="22"/>
          <w:lang w:val="pl-PL"/>
        </w:rPr>
        <w:t xml:space="preserve"> zawarto w wyniku post</w:t>
      </w:r>
      <w:r w:rsidRPr="00EF63E4">
        <w:rPr>
          <w:rFonts w:ascii="Arial" w:hAnsi="Arial" w:cs="Arial" w:hint="eastAsia"/>
          <w:sz w:val="22"/>
          <w:szCs w:val="22"/>
          <w:lang w:val="pl-PL"/>
        </w:rPr>
        <w:t>ę</w:t>
      </w:r>
      <w:r w:rsidRPr="00EF63E4">
        <w:rPr>
          <w:rFonts w:ascii="Arial" w:hAnsi="Arial" w:cs="Arial"/>
          <w:sz w:val="22"/>
          <w:szCs w:val="22"/>
          <w:lang w:val="pl-PL"/>
        </w:rPr>
        <w:t xml:space="preserve">powania o udzielenie zamówienia publicznego </w:t>
      </w:r>
    </w:p>
    <w:p w14:paraId="29DEB6E1" w14:textId="7BE06920" w:rsidR="006105E4" w:rsidRDefault="00EF63E4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EF63E4">
        <w:rPr>
          <w:rFonts w:ascii="Arial" w:hAnsi="Arial" w:cs="Arial"/>
          <w:sz w:val="22"/>
          <w:szCs w:val="22"/>
          <w:lang w:val="pl-PL"/>
        </w:rPr>
        <w:t>w trybie podstawowym – art. 275 pkt 1</w:t>
      </w:r>
      <w:r w:rsidR="00AF7B67">
        <w:rPr>
          <w:rFonts w:ascii="Arial" w:hAnsi="Arial" w:cs="Arial"/>
          <w:sz w:val="22"/>
          <w:szCs w:val="22"/>
          <w:lang w:val="pl-PL"/>
        </w:rPr>
        <w:t xml:space="preserve"> </w:t>
      </w:r>
      <w:r w:rsidRPr="00EF63E4">
        <w:rPr>
          <w:rFonts w:ascii="Arial" w:hAnsi="Arial" w:cs="Arial"/>
          <w:sz w:val="22"/>
          <w:szCs w:val="22"/>
          <w:lang w:val="pl-PL"/>
        </w:rPr>
        <w:t>ustaw</w:t>
      </w:r>
      <w:r w:rsidR="0001611D">
        <w:rPr>
          <w:rFonts w:ascii="Arial" w:hAnsi="Arial" w:cs="Arial"/>
          <w:sz w:val="22"/>
          <w:szCs w:val="22"/>
          <w:lang w:val="pl-PL"/>
        </w:rPr>
        <w:t>y</w:t>
      </w:r>
      <w:r w:rsidRPr="00EF63E4">
        <w:rPr>
          <w:rFonts w:ascii="Arial" w:hAnsi="Arial" w:cs="Arial"/>
          <w:sz w:val="22"/>
          <w:szCs w:val="22"/>
          <w:lang w:val="pl-PL"/>
        </w:rPr>
        <w:t xml:space="preserve"> z dnia 11 wrze</w:t>
      </w:r>
      <w:r w:rsidRPr="00EF63E4">
        <w:rPr>
          <w:rFonts w:ascii="Arial" w:hAnsi="Arial" w:cs="Arial" w:hint="eastAsia"/>
          <w:sz w:val="22"/>
          <w:szCs w:val="22"/>
          <w:lang w:val="pl-PL"/>
        </w:rPr>
        <w:t>ś</w:t>
      </w:r>
      <w:r w:rsidRPr="00EF63E4">
        <w:rPr>
          <w:rFonts w:ascii="Arial" w:hAnsi="Arial" w:cs="Arial"/>
          <w:sz w:val="22"/>
          <w:szCs w:val="22"/>
          <w:lang w:val="pl-PL"/>
        </w:rPr>
        <w:t>nia 2019 r. Prawo zamówie</w:t>
      </w:r>
      <w:r w:rsidRPr="00EF63E4">
        <w:rPr>
          <w:rFonts w:ascii="Arial" w:hAnsi="Arial" w:cs="Arial" w:hint="eastAsia"/>
          <w:sz w:val="22"/>
          <w:szCs w:val="22"/>
          <w:lang w:val="pl-PL"/>
        </w:rPr>
        <w:t>ń</w:t>
      </w:r>
      <w:r w:rsidRPr="00EF63E4">
        <w:rPr>
          <w:rFonts w:ascii="Arial" w:hAnsi="Arial" w:cs="Arial"/>
          <w:sz w:val="22"/>
          <w:szCs w:val="22"/>
          <w:lang w:val="pl-PL"/>
        </w:rPr>
        <w:t xml:space="preserve"> publicznych </w:t>
      </w:r>
      <w:r w:rsidR="00270185" w:rsidRPr="00270185">
        <w:rPr>
          <w:rFonts w:ascii="Arial" w:hAnsi="Arial" w:cs="Arial"/>
          <w:sz w:val="22"/>
          <w:szCs w:val="22"/>
          <w:lang w:val="pl-PL"/>
        </w:rPr>
        <w:t>(Dz.U.20</w:t>
      </w:r>
      <w:r w:rsidR="002401DE">
        <w:rPr>
          <w:rFonts w:ascii="Arial" w:hAnsi="Arial" w:cs="Arial"/>
          <w:sz w:val="22"/>
          <w:szCs w:val="22"/>
          <w:lang w:val="pl-PL"/>
        </w:rPr>
        <w:t>2</w:t>
      </w:r>
      <w:r w:rsidR="0024484E">
        <w:rPr>
          <w:rFonts w:ascii="Arial" w:hAnsi="Arial" w:cs="Arial"/>
          <w:sz w:val="22"/>
          <w:szCs w:val="22"/>
          <w:lang w:val="pl-PL"/>
        </w:rPr>
        <w:t>4</w:t>
      </w:r>
      <w:r w:rsidR="00270185" w:rsidRPr="00270185">
        <w:rPr>
          <w:rFonts w:ascii="Arial" w:hAnsi="Arial" w:cs="Arial"/>
          <w:sz w:val="22"/>
          <w:szCs w:val="22"/>
          <w:lang w:val="pl-PL"/>
        </w:rPr>
        <w:t>.</w:t>
      </w:r>
      <w:r w:rsidR="00343584">
        <w:rPr>
          <w:rFonts w:ascii="Arial" w:hAnsi="Arial" w:cs="Arial"/>
          <w:sz w:val="22"/>
          <w:szCs w:val="22"/>
          <w:lang w:val="pl-PL"/>
        </w:rPr>
        <w:t>1320</w:t>
      </w:r>
      <w:r w:rsidR="00270185" w:rsidRPr="00270185">
        <w:rPr>
          <w:rFonts w:ascii="Arial" w:hAnsi="Arial" w:cs="Arial"/>
          <w:sz w:val="22"/>
          <w:szCs w:val="22"/>
          <w:lang w:val="pl-PL"/>
        </w:rPr>
        <w:t xml:space="preserve"> t.j.).</w:t>
      </w:r>
    </w:p>
    <w:p w14:paraId="601AADED" w14:textId="77777777" w:rsidR="00EF63E4" w:rsidRPr="009F0623" w:rsidRDefault="00EF63E4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7A8F5548" w14:textId="77777777" w:rsidR="000D37B7" w:rsidRDefault="00F250BF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/>
          <w:sz w:val="22"/>
          <w:szCs w:val="22"/>
          <w:lang w:val="pl-PL"/>
        </w:rPr>
        <w:t>§ 1</w:t>
      </w:r>
    </w:p>
    <w:p w14:paraId="67C7927B" w14:textId="77777777" w:rsidR="000D37B7" w:rsidRPr="00C92C1A" w:rsidRDefault="000D37B7" w:rsidP="00CE5EEB">
      <w:pPr>
        <w:pStyle w:val="Akapitzlist"/>
        <w:numPr>
          <w:ilvl w:val="0"/>
          <w:numId w:val="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C92C1A">
        <w:rPr>
          <w:rFonts w:ascii="Arial" w:hAnsi="Arial" w:cs="Arial"/>
          <w:sz w:val="22"/>
          <w:szCs w:val="22"/>
          <w:lang w:val="pl-PL"/>
        </w:rPr>
        <w:t xml:space="preserve">Przedmiotem niniejszej umowy jest </w:t>
      </w:r>
      <w:r w:rsidR="00E52930" w:rsidRPr="00C92C1A">
        <w:rPr>
          <w:rFonts w:ascii="Arial" w:hAnsi="Arial" w:cs="Arial"/>
          <w:sz w:val="22"/>
          <w:szCs w:val="22"/>
          <w:lang w:val="pl-PL"/>
        </w:rPr>
        <w:t>wykonywanie usług:</w:t>
      </w:r>
    </w:p>
    <w:p w14:paraId="03910E60" w14:textId="546B7309" w:rsidR="00214399" w:rsidRPr="00E50AAD" w:rsidRDefault="0053155C" w:rsidP="00214399">
      <w:pPr>
        <w:pStyle w:val="Akapitzlist"/>
        <w:numPr>
          <w:ilvl w:val="0"/>
          <w:numId w:val="3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53155C">
        <w:rPr>
          <w:rFonts w:ascii="Arial" w:hAnsi="Arial" w:cs="Arial"/>
          <w:sz w:val="22"/>
          <w:szCs w:val="22"/>
          <w:lang w:val="pl-PL"/>
        </w:rPr>
        <w:t>serwisu i konserwacji wind zlokalizowanych w budynkach S</w:t>
      </w:r>
      <w:r w:rsidRPr="0053155C">
        <w:rPr>
          <w:rFonts w:ascii="Arial" w:hAnsi="Arial" w:cs="Arial" w:hint="eastAsia"/>
          <w:sz w:val="22"/>
          <w:szCs w:val="22"/>
          <w:lang w:val="pl-PL"/>
        </w:rPr>
        <w:t>ą</w:t>
      </w:r>
      <w:r w:rsidRPr="0053155C">
        <w:rPr>
          <w:rFonts w:ascii="Arial" w:hAnsi="Arial" w:cs="Arial"/>
          <w:sz w:val="22"/>
          <w:szCs w:val="22"/>
          <w:lang w:val="pl-PL"/>
        </w:rPr>
        <w:t>du Okr</w:t>
      </w:r>
      <w:r w:rsidRPr="0053155C">
        <w:rPr>
          <w:rFonts w:ascii="Arial" w:hAnsi="Arial" w:cs="Arial" w:hint="eastAsia"/>
          <w:sz w:val="22"/>
          <w:szCs w:val="22"/>
          <w:lang w:val="pl-PL"/>
        </w:rPr>
        <w:t>ę</w:t>
      </w:r>
      <w:r w:rsidRPr="0053155C">
        <w:rPr>
          <w:rFonts w:ascii="Arial" w:hAnsi="Arial" w:cs="Arial"/>
          <w:sz w:val="22"/>
          <w:szCs w:val="22"/>
          <w:lang w:val="pl-PL"/>
        </w:rPr>
        <w:t>gowego w Krakowie - ul. Przy Rondzie 6 oraz ul. Przy Rondzie 7 (pawilony E i K), a tak</w:t>
      </w:r>
      <w:r w:rsidRPr="0053155C">
        <w:rPr>
          <w:rFonts w:ascii="Arial" w:hAnsi="Arial" w:cs="Arial" w:hint="eastAsia"/>
          <w:sz w:val="22"/>
          <w:szCs w:val="22"/>
          <w:lang w:val="pl-PL"/>
        </w:rPr>
        <w:t>ż</w:t>
      </w:r>
      <w:r w:rsidRPr="0053155C">
        <w:rPr>
          <w:rFonts w:ascii="Arial" w:hAnsi="Arial" w:cs="Arial"/>
          <w:sz w:val="22"/>
          <w:szCs w:val="22"/>
          <w:lang w:val="pl-PL"/>
        </w:rPr>
        <w:t>e S</w:t>
      </w:r>
      <w:r w:rsidRPr="0053155C">
        <w:rPr>
          <w:rFonts w:ascii="Arial" w:hAnsi="Arial" w:cs="Arial" w:hint="eastAsia"/>
          <w:sz w:val="22"/>
          <w:szCs w:val="22"/>
          <w:lang w:val="pl-PL"/>
        </w:rPr>
        <w:t>ą</w:t>
      </w:r>
      <w:r w:rsidRPr="0053155C">
        <w:rPr>
          <w:rFonts w:ascii="Arial" w:hAnsi="Arial" w:cs="Arial"/>
          <w:sz w:val="22"/>
          <w:szCs w:val="22"/>
          <w:lang w:val="pl-PL"/>
        </w:rPr>
        <w:t>du Rejonowego w Miechowie i S</w:t>
      </w:r>
      <w:r w:rsidRPr="0053155C">
        <w:rPr>
          <w:rFonts w:ascii="Arial" w:hAnsi="Arial" w:cs="Arial" w:hint="eastAsia"/>
          <w:sz w:val="22"/>
          <w:szCs w:val="22"/>
          <w:lang w:val="pl-PL"/>
        </w:rPr>
        <w:t>ą</w:t>
      </w:r>
      <w:r w:rsidRPr="0053155C">
        <w:rPr>
          <w:rFonts w:ascii="Arial" w:hAnsi="Arial" w:cs="Arial"/>
          <w:sz w:val="22"/>
          <w:szCs w:val="22"/>
          <w:lang w:val="pl-PL"/>
        </w:rPr>
        <w:t>du Rejonowego w Suchej Beskidzkiej  –</w:t>
      </w:r>
      <w:r w:rsidR="00214399">
        <w:rPr>
          <w:rFonts w:ascii="Arial" w:hAnsi="Arial" w:cs="Arial"/>
          <w:sz w:val="22"/>
          <w:szCs w:val="22"/>
          <w:lang w:val="pl-PL"/>
        </w:rPr>
        <w:t xml:space="preserve"> </w:t>
      </w:r>
      <w:r w:rsidR="008A4563" w:rsidRPr="00E50AAD">
        <w:rPr>
          <w:rFonts w:ascii="Arial" w:hAnsi="Arial" w:cs="Arial"/>
          <w:sz w:val="22"/>
          <w:szCs w:val="22"/>
          <w:lang w:val="pl-PL"/>
        </w:rPr>
        <w:t xml:space="preserve">opisanych w </w:t>
      </w:r>
      <w:r w:rsidR="00E52930" w:rsidRPr="00E50AAD">
        <w:rPr>
          <w:rFonts w:ascii="Arial" w:hAnsi="Arial" w:cs="Arial"/>
          <w:b/>
          <w:sz w:val="22"/>
          <w:szCs w:val="22"/>
          <w:lang w:val="pl-PL"/>
        </w:rPr>
        <w:t>Z</w:t>
      </w:r>
      <w:r w:rsidR="00ED0602" w:rsidRPr="00E50AAD">
        <w:rPr>
          <w:rFonts w:ascii="Arial" w:hAnsi="Arial" w:cs="Arial"/>
          <w:b/>
          <w:sz w:val="22"/>
          <w:szCs w:val="22"/>
          <w:lang w:val="pl-PL"/>
        </w:rPr>
        <w:t>ałączniku nr 1</w:t>
      </w:r>
      <w:r w:rsidR="00A942E8" w:rsidRPr="00E50AAD">
        <w:rPr>
          <w:rFonts w:ascii="Arial" w:hAnsi="Arial" w:cs="Arial"/>
          <w:b/>
          <w:sz w:val="22"/>
          <w:szCs w:val="22"/>
          <w:lang w:val="pl-PL"/>
        </w:rPr>
        <w:t xml:space="preserve"> do umowy</w:t>
      </w:r>
      <w:r w:rsidR="0095105F" w:rsidRPr="00E50AAD">
        <w:rPr>
          <w:rFonts w:ascii="Arial" w:hAnsi="Arial" w:cs="Arial"/>
          <w:sz w:val="22"/>
          <w:szCs w:val="22"/>
          <w:lang w:val="pl-PL"/>
        </w:rPr>
        <w:t>,</w:t>
      </w:r>
      <w:r w:rsidR="007876EF" w:rsidRPr="00E50AAD">
        <w:rPr>
          <w:rFonts w:ascii="Arial" w:hAnsi="Arial" w:cs="Arial"/>
          <w:sz w:val="22"/>
          <w:szCs w:val="22"/>
          <w:lang w:val="pl-PL"/>
        </w:rPr>
        <w:t xml:space="preserve"> </w:t>
      </w:r>
      <w:r w:rsidR="00DA19E8" w:rsidRPr="00E50AAD">
        <w:rPr>
          <w:rFonts w:ascii="Arial" w:hAnsi="Arial" w:cs="Arial"/>
          <w:sz w:val="22"/>
          <w:szCs w:val="22"/>
          <w:lang w:val="pl-PL"/>
        </w:rPr>
        <w:t>polegając</w:t>
      </w:r>
      <w:r w:rsidR="001F775F" w:rsidRPr="00E50AAD">
        <w:rPr>
          <w:rFonts w:ascii="Arial" w:hAnsi="Arial" w:cs="Arial"/>
          <w:sz w:val="22"/>
          <w:szCs w:val="22"/>
          <w:lang w:val="pl-PL"/>
        </w:rPr>
        <w:t>ych</w:t>
      </w:r>
      <w:r w:rsidR="00DA19E8" w:rsidRPr="00E50AAD">
        <w:rPr>
          <w:rFonts w:ascii="Arial" w:hAnsi="Arial" w:cs="Arial"/>
          <w:sz w:val="22"/>
          <w:szCs w:val="22"/>
          <w:lang w:val="pl-PL"/>
        </w:rPr>
        <w:t xml:space="preserve"> na utrzymaniu wind w stanie sprawności technicznej przez dokonywanie okresowych przeglądów, jednak nie rzadziej niż co 30 dni</w:t>
      </w:r>
      <w:r w:rsidR="00F84DCE" w:rsidRPr="00E50AAD">
        <w:rPr>
          <w:rFonts w:ascii="Arial" w:hAnsi="Arial" w:cs="Arial"/>
          <w:sz w:val="22"/>
          <w:szCs w:val="22"/>
          <w:lang w:val="pl-PL"/>
        </w:rPr>
        <w:t xml:space="preserve"> - </w:t>
      </w:r>
      <w:r w:rsidR="00DA19E8" w:rsidRPr="00E50AAD">
        <w:rPr>
          <w:rFonts w:ascii="Arial" w:hAnsi="Arial" w:cs="Arial"/>
          <w:sz w:val="22"/>
          <w:szCs w:val="22"/>
          <w:lang w:val="pl-PL"/>
        </w:rPr>
        <w:t xml:space="preserve"> zgodnie</w:t>
      </w:r>
      <w:r w:rsidR="00F84DCE" w:rsidRPr="00E50AAD">
        <w:rPr>
          <w:rFonts w:ascii="Arial" w:hAnsi="Arial" w:cs="Arial"/>
          <w:sz w:val="22"/>
          <w:szCs w:val="22"/>
          <w:lang w:val="pl-PL"/>
        </w:rPr>
        <w:t> </w:t>
      </w:r>
      <w:r w:rsidR="00DA19E8" w:rsidRPr="00E50AAD">
        <w:rPr>
          <w:rFonts w:ascii="Arial" w:hAnsi="Arial" w:cs="Arial"/>
          <w:sz w:val="22"/>
          <w:szCs w:val="22"/>
          <w:lang w:val="pl-PL"/>
        </w:rPr>
        <w:t xml:space="preserve">z instrukcją producenta i dokumentacją techniczno-ruchową wind, </w:t>
      </w:r>
      <w:r w:rsidR="00832F7E" w:rsidRPr="00E50AAD">
        <w:rPr>
          <w:rFonts w:ascii="Arial" w:hAnsi="Arial" w:cs="Arial"/>
          <w:sz w:val="22"/>
          <w:szCs w:val="22"/>
          <w:lang w:val="pl-PL"/>
        </w:rPr>
        <w:t>r</w:t>
      </w:r>
      <w:r w:rsidR="007876EF" w:rsidRPr="00E50AAD">
        <w:rPr>
          <w:rFonts w:ascii="Arial" w:hAnsi="Arial" w:cs="Arial"/>
          <w:sz w:val="22"/>
          <w:szCs w:val="22"/>
          <w:lang w:val="pl-PL"/>
        </w:rPr>
        <w:t xml:space="preserve">ozporządzeniem Ministra </w:t>
      </w:r>
      <w:r w:rsidR="00D82EE4" w:rsidRPr="00E50AAD">
        <w:rPr>
          <w:rFonts w:ascii="Arial" w:hAnsi="Arial" w:cs="Arial"/>
          <w:sz w:val="22"/>
          <w:szCs w:val="22"/>
          <w:lang w:val="pl-PL"/>
        </w:rPr>
        <w:t xml:space="preserve">Przedsiębiorczości i Technologii </w:t>
      </w:r>
      <w:r w:rsidR="007876EF" w:rsidRPr="00E50AAD">
        <w:rPr>
          <w:rFonts w:ascii="Arial" w:hAnsi="Arial" w:cs="Arial"/>
          <w:sz w:val="22"/>
          <w:szCs w:val="22"/>
          <w:lang w:val="pl-PL"/>
        </w:rPr>
        <w:t>z</w:t>
      </w:r>
      <w:r w:rsidR="00ED0602" w:rsidRPr="00E50AAD">
        <w:rPr>
          <w:rFonts w:ascii="Arial" w:hAnsi="Arial" w:cs="Arial"/>
          <w:sz w:val="22"/>
          <w:szCs w:val="22"/>
          <w:lang w:val="pl-PL"/>
        </w:rPr>
        <w:t> </w:t>
      </w:r>
      <w:r w:rsidR="007876EF" w:rsidRPr="00E50AAD">
        <w:rPr>
          <w:rFonts w:ascii="Arial" w:hAnsi="Arial" w:cs="Arial"/>
          <w:sz w:val="22"/>
          <w:szCs w:val="22"/>
          <w:lang w:val="pl-PL"/>
        </w:rPr>
        <w:t xml:space="preserve">dnia </w:t>
      </w:r>
      <w:r w:rsidR="00D82EE4" w:rsidRPr="00E50AAD">
        <w:rPr>
          <w:rFonts w:ascii="Arial" w:hAnsi="Arial" w:cs="Arial"/>
          <w:sz w:val="22"/>
          <w:szCs w:val="22"/>
          <w:lang w:val="pl-PL"/>
        </w:rPr>
        <w:t xml:space="preserve">30.10.2018 r. </w:t>
      </w:r>
      <w:r w:rsidR="007876EF" w:rsidRPr="00E50AAD">
        <w:rPr>
          <w:rFonts w:ascii="Arial" w:hAnsi="Arial" w:cs="Arial"/>
          <w:sz w:val="22"/>
          <w:szCs w:val="22"/>
          <w:lang w:val="pl-PL"/>
        </w:rPr>
        <w:t>w sprawie warunków technicznych dozoru technicznego w</w:t>
      </w:r>
      <w:r w:rsidR="00F84DCE" w:rsidRPr="00E50AAD">
        <w:rPr>
          <w:rFonts w:ascii="Arial" w:hAnsi="Arial" w:cs="Arial"/>
          <w:sz w:val="22"/>
          <w:szCs w:val="22"/>
          <w:lang w:val="pl-PL"/>
        </w:rPr>
        <w:t> </w:t>
      </w:r>
      <w:r w:rsidR="007876EF" w:rsidRPr="00E50AAD">
        <w:rPr>
          <w:rFonts w:ascii="Arial" w:hAnsi="Arial" w:cs="Arial"/>
          <w:sz w:val="22"/>
          <w:szCs w:val="22"/>
          <w:lang w:val="pl-PL"/>
        </w:rPr>
        <w:t>zakresie eksploatacji</w:t>
      </w:r>
      <w:r w:rsidR="00D82EE4" w:rsidRPr="00E50AAD">
        <w:rPr>
          <w:rFonts w:ascii="Arial" w:hAnsi="Arial" w:cs="Arial"/>
          <w:sz w:val="22"/>
          <w:szCs w:val="22"/>
          <w:lang w:val="pl-PL"/>
        </w:rPr>
        <w:t>, napraw i modernizacji</w:t>
      </w:r>
      <w:r w:rsidR="007876EF" w:rsidRPr="00E50AAD">
        <w:rPr>
          <w:rFonts w:ascii="Arial" w:hAnsi="Arial" w:cs="Arial"/>
          <w:sz w:val="22"/>
          <w:szCs w:val="22"/>
          <w:lang w:val="pl-PL"/>
        </w:rPr>
        <w:t xml:space="preserve">  urządzeń transportu bliskiego (Dz.U.</w:t>
      </w:r>
      <w:r w:rsidR="00CE414A" w:rsidRPr="00E50AAD">
        <w:rPr>
          <w:rFonts w:ascii="Arial" w:hAnsi="Arial" w:cs="Arial"/>
          <w:sz w:val="22"/>
          <w:szCs w:val="22"/>
          <w:lang w:val="pl-PL"/>
        </w:rPr>
        <w:t xml:space="preserve"> z </w:t>
      </w:r>
      <w:r w:rsidR="007876EF" w:rsidRPr="00E50AAD">
        <w:rPr>
          <w:rFonts w:ascii="Arial" w:hAnsi="Arial" w:cs="Arial"/>
          <w:sz w:val="22"/>
          <w:szCs w:val="22"/>
          <w:lang w:val="pl-PL"/>
        </w:rPr>
        <w:t>20</w:t>
      </w:r>
      <w:r w:rsidR="00CE414A" w:rsidRPr="00E50AAD">
        <w:rPr>
          <w:rFonts w:ascii="Arial" w:hAnsi="Arial" w:cs="Arial"/>
          <w:sz w:val="22"/>
          <w:szCs w:val="22"/>
          <w:lang w:val="pl-PL"/>
        </w:rPr>
        <w:t>18 r., poz</w:t>
      </w:r>
      <w:r w:rsidR="007876EF" w:rsidRPr="00E50AAD">
        <w:rPr>
          <w:rFonts w:ascii="Arial" w:hAnsi="Arial" w:cs="Arial"/>
          <w:sz w:val="22"/>
          <w:szCs w:val="22"/>
          <w:lang w:val="pl-PL"/>
        </w:rPr>
        <w:t>.</w:t>
      </w:r>
      <w:r w:rsidR="00CE414A" w:rsidRPr="00E50AAD">
        <w:rPr>
          <w:rFonts w:ascii="Arial" w:hAnsi="Arial" w:cs="Arial"/>
          <w:sz w:val="22"/>
          <w:szCs w:val="22"/>
          <w:lang w:val="pl-PL"/>
        </w:rPr>
        <w:t xml:space="preserve"> 2176</w:t>
      </w:r>
      <w:r w:rsidR="007876EF" w:rsidRPr="00E50AAD">
        <w:rPr>
          <w:rFonts w:ascii="Arial" w:hAnsi="Arial" w:cs="Arial"/>
          <w:sz w:val="22"/>
          <w:szCs w:val="22"/>
          <w:lang w:val="pl-PL"/>
        </w:rPr>
        <w:t>)</w:t>
      </w:r>
      <w:r w:rsidR="00DA19E8" w:rsidRPr="00E50AAD">
        <w:rPr>
          <w:rFonts w:ascii="Arial" w:hAnsi="Arial" w:cs="Arial"/>
          <w:sz w:val="22"/>
          <w:szCs w:val="22"/>
          <w:lang w:val="pl-PL"/>
        </w:rPr>
        <w:t xml:space="preserve"> oraz ustawą z dnia 21 grudnia 2000 r. o dozorze technicznym </w:t>
      </w:r>
      <w:r w:rsidR="004C7F1B" w:rsidRPr="00E50AAD">
        <w:rPr>
          <w:rFonts w:ascii="Arial" w:hAnsi="Arial" w:cs="Arial"/>
          <w:sz w:val="22"/>
          <w:szCs w:val="22"/>
          <w:lang w:val="pl-PL"/>
        </w:rPr>
        <w:t>(Dz.U.202</w:t>
      </w:r>
      <w:r w:rsidR="00E90C01">
        <w:rPr>
          <w:rFonts w:ascii="Arial" w:hAnsi="Arial" w:cs="Arial"/>
          <w:sz w:val="22"/>
          <w:szCs w:val="22"/>
          <w:lang w:val="pl-PL"/>
        </w:rPr>
        <w:t>4</w:t>
      </w:r>
      <w:r w:rsidR="004C7F1B" w:rsidRPr="00E50AAD">
        <w:rPr>
          <w:rFonts w:ascii="Arial" w:hAnsi="Arial" w:cs="Arial"/>
          <w:sz w:val="22"/>
          <w:szCs w:val="22"/>
          <w:lang w:val="pl-PL"/>
        </w:rPr>
        <w:t>.</w:t>
      </w:r>
      <w:r w:rsidR="00E90C01">
        <w:rPr>
          <w:rFonts w:ascii="Arial" w:hAnsi="Arial" w:cs="Arial"/>
          <w:sz w:val="22"/>
          <w:szCs w:val="22"/>
          <w:lang w:val="pl-PL"/>
        </w:rPr>
        <w:t>1194</w:t>
      </w:r>
      <w:r w:rsidR="004C7F1B" w:rsidRPr="00E50AAD">
        <w:rPr>
          <w:rFonts w:ascii="Arial" w:hAnsi="Arial" w:cs="Arial"/>
          <w:sz w:val="22"/>
          <w:szCs w:val="22"/>
          <w:lang w:val="pl-PL"/>
        </w:rPr>
        <w:t xml:space="preserve"> t.j.).</w:t>
      </w:r>
    </w:p>
    <w:p w14:paraId="77A41281" w14:textId="50AE4EDE" w:rsidR="002B189F" w:rsidRPr="00E50AAD" w:rsidRDefault="00056D8E" w:rsidP="002B189F">
      <w:pPr>
        <w:pStyle w:val="Akapitzlist"/>
        <w:numPr>
          <w:ilvl w:val="0"/>
          <w:numId w:val="3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E50AAD">
        <w:rPr>
          <w:rFonts w:ascii="Arial" w:hAnsi="Arial" w:cs="Arial"/>
          <w:sz w:val="22"/>
          <w:szCs w:val="22"/>
          <w:lang w:val="pl-PL"/>
        </w:rPr>
        <w:t xml:space="preserve">dokonywania </w:t>
      </w:r>
      <w:r w:rsidR="00DA19E8" w:rsidRPr="00E50AAD">
        <w:rPr>
          <w:rFonts w:ascii="Arial" w:hAnsi="Arial" w:cs="Arial"/>
          <w:sz w:val="22"/>
          <w:szCs w:val="22"/>
          <w:lang w:val="pl-PL"/>
        </w:rPr>
        <w:t>bieżąc</w:t>
      </w:r>
      <w:r w:rsidRPr="00E50AAD">
        <w:rPr>
          <w:rFonts w:ascii="Arial" w:hAnsi="Arial" w:cs="Arial"/>
          <w:sz w:val="22"/>
          <w:szCs w:val="22"/>
          <w:lang w:val="pl-PL"/>
        </w:rPr>
        <w:t xml:space="preserve">ych napraw oraz wykonywania </w:t>
      </w:r>
      <w:r w:rsidR="00DA19E8" w:rsidRPr="00E50AAD">
        <w:rPr>
          <w:rFonts w:ascii="Arial" w:hAnsi="Arial" w:cs="Arial"/>
          <w:sz w:val="22"/>
          <w:szCs w:val="22"/>
          <w:lang w:val="pl-PL"/>
        </w:rPr>
        <w:t>pomiar</w:t>
      </w:r>
      <w:r w:rsidRPr="00E50AAD">
        <w:rPr>
          <w:rFonts w:ascii="Arial" w:hAnsi="Arial" w:cs="Arial"/>
          <w:sz w:val="22"/>
          <w:szCs w:val="22"/>
          <w:lang w:val="pl-PL"/>
        </w:rPr>
        <w:t>ów</w:t>
      </w:r>
      <w:r w:rsidR="00DA19E8" w:rsidRPr="00E50AAD">
        <w:rPr>
          <w:rFonts w:ascii="Arial" w:hAnsi="Arial" w:cs="Arial"/>
          <w:sz w:val="22"/>
          <w:szCs w:val="22"/>
          <w:lang w:val="pl-PL"/>
        </w:rPr>
        <w:t xml:space="preserve"> elektroenergetyczn</w:t>
      </w:r>
      <w:r w:rsidRPr="00E50AAD">
        <w:rPr>
          <w:rFonts w:ascii="Arial" w:hAnsi="Arial" w:cs="Arial"/>
          <w:sz w:val="22"/>
          <w:szCs w:val="22"/>
          <w:lang w:val="pl-PL"/>
        </w:rPr>
        <w:t>ych</w:t>
      </w:r>
      <w:r w:rsidR="00DA19E8" w:rsidRPr="00E50AAD">
        <w:rPr>
          <w:rFonts w:ascii="Arial" w:hAnsi="Arial" w:cs="Arial"/>
          <w:sz w:val="22"/>
          <w:szCs w:val="22"/>
          <w:lang w:val="pl-PL"/>
        </w:rPr>
        <w:t xml:space="preserve"> wind, o których mowa w pkt. </w:t>
      </w:r>
      <w:r w:rsidR="0022234C" w:rsidRPr="00E50AAD">
        <w:rPr>
          <w:rFonts w:ascii="Arial" w:hAnsi="Arial" w:cs="Arial"/>
          <w:sz w:val="22"/>
          <w:szCs w:val="22"/>
          <w:lang w:val="pl-PL"/>
        </w:rPr>
        <w:t>1</w:t>
      </w:r>
      <w:r w:rsidR="00DA19E8" w:rsidRPr="00E50AAD">
        <w:rPr>
          <w:rFonts w:ascii="Arial" w:hAnsi="Arial" w:cs="Arial"/>
          <w:sz w:val="22"/>
          <w:szCs w:val="22"/>
          <w:lang w:val="pl-PL"/>
        </w:rPr>
        <w:t>) zgodnie z wymogami</w:t>
      </w:r>
      <w:r w:rsidR="00F0747D" w:rsidRPr="00E50AAD">
        <w:rPr>
          <w:rFonts w:ascii="Arial" w:hAnsi="Arial" w:cs="Arial"/>
          <w:sz w:val="22"/>
          <w:szCs w:val="22"/>
          <w:lang w:val="pl-PL"/>
        </w:rPr>
        <w:t>, określonymi</w:t>
      </w:r>
      <w:r w:rsidR="00DA19E8" w:rsidRPr="00E50AAD">
        <w:rPr>
          <w:rFonts w:ascii="Arial" w:hAnsi="Arial" w:cs="Arial"/>
          <w:sz w:val="22"/>
          <w:szCs w:val="22"/>
          <w:lang w:val="pl-PL"/>
        </w:rPr>
        <w:t xml:space="preserve"> </w:t>
      </w:r>
      <w:r w:rsidR="00B2510F" w:rsidRPr="00E50AAD">
        <w:rPr>
          <w:rFonts w:ascii="Arial" w:hAnsi="Arial" w:cs="Arial"/>
          <w:sz w:val="22"/>
          <w:szCs w:val="22"/>
          <w:lang w:val="pl-PL"/>
        </w:rPr>
        <w:t xml:space="preserve">w </w:t>
      </w:r>
      <w:r w:rsidR="00DA19E8" w:rsidRPr="00E50AAD">
        <w:rPr>
          <w:rFonts w:ascii="Arial" w:hAnsi="Arial" w:cs="Arial"/>
          <w:sz w:val="22"/>
          <w:szCs w:val="22"/>
          <w:lang w:val="pl-PL"/>
        </w:rPr>
        <w:t>aktualnie obowiązujących przepis</w:t>
      </w:r>
      <w:r w:rsidR="00B2510F" w:rsidRPr="00E50AAD">
        <w:rPr>
          <w:rFonts w:ascii="Arial" w:hAnsi="Arial" w:cs="Arial"/>
          <w:sz w:val="22"/>
          <w:szCs w:val="22"/>
          <w:lang w:val="pl-PL"/>
        </w:rPr>
        <w:t>ach</w:t>
      </w:r>
      <w:r w:rsidR="009640E4" w:rsidRPr="00E50AAD">
        <w:rPr>
          <w:rFonts w:ascii="Arial" w:hAnsi="Arial" w:cs="Arial"/>
          <w:sz w:val="22"/>
          <w:szCs w:val="22"/>
          <w:lang w:val="pl-PL"/>
        </w:rPr>
        <w:t xml:space="preserve"> w tym zakresie, aktach</w:t>
      </w:r>
      <w:r w:rsidR="00B2510F" w:rsidRPr="00E50AAD">
        <w:rPr>
          <w:rFonts w:ascii="Arial" w:hAnsi="Arial" w:cs="Arial"/>
          <w:sz w:val="22"/>
          <w:szCs w:val="22"/>
          <w:lang w:val="pl-PL"/>
        </w:rPr>
        <w:t xml:space="preserve"> wykonawczych, przepisach szczegółowych i obowiązujących normach technicznych</w:t>
      </w:r>
      <w:r w:rsidR="00DA19E8" w:rsidRPr="00E50AAD">
        <w:rPr>
          <w:rFonts w:ascii="Arial" w:hAnsi="Arial" w:cs="Arial"/>
          <w:sz w:val="22"/>
          <w:szCs w:val="22"/>
          <w:lang w:val="pl-PL"/>
        </w:rPr>
        <w:t>.</w:t>
      </w:r>
    </w:p>
    <w:p w14:paraId="4763E081" w14:textId="0B80E66D" w:rsidR="002B189F" w:rsidRPr="000B5160" w:rsidRDefault="00E50AAD" w:rsidP="002B189F">
      <w:pPr>
        <w:pStyle w:val="Tekstpodstawowy3"/>
        <w:numPr>
          <w:ilvl w:val="0"/>
          <w:numId w:val="4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2B189F" w:rsidRPr="000B5160">
        <w:rPr>
          <w:rFonts w:ascii="Arial" w:hAnsi="Arial" w:cs="Arial"/>
          <w:sz w:val="22"/>
          <w:szCs w:val="22"/>
        </w:rPr>
        <w:t>zczegó</w:t>
      </w:r>
      <w:r w:rsidR="002B189F" w:rsidRPr="000B5160">
        <w:rPr>
          <w:rFonts w:ascii="Arial" w:hAnsi="Arial" w:cs="Arial" w:hint="eastAsia"/>
          <w:sz w:val="22"/>
          <w:szCs w:val="22"/>
        </w:rPr>
        <w:t>ł</w:t>
      </w:r>
      <w:r w:rsidR="002B189F" w:rsidRPr="000B5160">
        <w:rPr>
          <w:rFonts w:ascii="Arial" w:hAnsi="Arial" w:cs="Arial"/>
          <w:sz w:val="22"/>
          <w:szCs w:val="22"/>
        </w:rPr>
        <w:t xml:space="preserve">owe informacje o windach zlokalizowanych w budynkach Sądu zawiera zestawienie znajdujące się w </w:t>
      </w:r>
      <w:r w:rsidR="002B189F" w:rsidRPr="000B5160">
        <w:rPr>
          <w:rFonts w:ascii="Arial" w:hAnsi="Arial" w:cs="Arial"/>
          <w:b/>
          <w:sz w:val="22"/>
          <w:szCs w:val="22"/>
        </w:rPr>
        <w:t>Za</w:t>
      </w:r>
      <w:r w:rsidR="002B189F" w:rsidRPr="000B5160">
        <w:rPr>
          <w:rFonts w:ascii="Arial" w:hAnsi="Arial" w:cs="Arial" w:hint="eastAsia"/>
          <w:b/>
          <w:sz w:val="22"/>
          <w:szCs w:val="22"/>
        </w:rPr>
        <w:t>łą</w:t>
      </w:r>
      <w:r w:rsidR="002B189F" w:rsidRPr="000B5160">
        <w:rPr>
          <w:rFonts w:ascii="Arial" w:hAnsi="Arial" w:cs="Arial"/>
          <w:b/>
          <w:sz w:val="22"/>
          <w:szCs w:val="22"/>
        </w:rPr>
        <w:t>czniku Nr 1 do umowy</w:t>
      </w:r>
      <w:r w:rsidR="002B189F" w:rsidRPr="000B5160">
        <w:rPr>
          <w:rFonts w:ascii="Arial" w:hAnsi="Arial" w:cs="Arial"/>
          <w:sz w:val="22"/>
          <w:szCs w:val="22"/>
        </w:rPr>
        <w:t>.</w:t>
      </w:r>
    </w:p>
    <w:p w14:paraId="5DA89F43" w14:textId="68FB51E1" w:rsidR="002B189F" w:rsidRDefault="002B189F" w:rsidP="0032245C">
      <w:pPr>
        <w:pStyle w:val="Tekstpodstawowy3"/>
        <w:numPr>
          <w:ilvl w:val="0"/>
          <w:numId w:val="4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0B5160">
        <w:rPr>
          <w:rFonts w:ascii="Arial" w:hAnsi="Arial" w:cs="Arial"/>
          <w:sz w:val="22"/>
          <w:szCs w:val="22"/>
        </w:rPr>
        <w:t>Zamawiaj</w:t>
      </w:r>
      <w:r w:rsidRPr="000B5160">
        <w:rPr>
          <w:rFonts w:ascii="Arial" w:hAnsi="Arial" w:cs="Arial" w:hint="eastAsia"/>
          <w:sz w:val="22"/>
          <w:szCs w:val="22"/>
        </w:rPr>
        <w:t>ą</w:t>
      </w:r>
      <w:r w:rsidRPr="000B5160">
        <w:rPr>
          <w:rFonts w:ascii="Arial" w:hAnsi="Arial" w:cs="Arial"/>
          <w:sz w:val="22"/>
          <w:szCs w:val="22"/>
        </w:rPr>
        <w:t>cy w szczegó</w:t>
      </w:r>
      <w:r w:rsidRPr="000B5160">
        <w:rPr>
          <w:rFonts w:ascii="Arial" w:hAnsi="Arial" w:cs="Arial" w:hint="eastAsia"/>
          <w:sz w:val="22"/>
          <w:szCs w:val="22"/>
        </w:rPr>
        <w:t>ł</w:t>
      </w:r>
      <w:r w:rsidRPr="000B5160">
        <w:rPr>
          <w:rFonts w:ascii="Arial" w:hAnsi="Arial" w:cs="Arial"/>
          <w:sz w:val="22"/>
          <w:szCs w:val="22"/>
        </w:rPr>
        <w:t>owym zestawieniu, o którym mowa w § 1 ust. 2 zaznaczy</w:t>
      </w:r>
      <w:r w:rsidRPr="000B5160">
        <w:rPr>
          <w:rFonts w:ascii="Arial" w:hAnsi="Arial" w:cs="Arial" w:hint="eastAsia"/>
          <w:sz w:val="22"/>
          <w:szCs w:val="22"/>
        </w:rPr>
        <w:t>ł</w:t>
      </w:r>
      <w:r w:rsidRPr="000B5160">
        <w:rPr>
          <w:rFonts w:ascii="Arial" w:hAnsi="Arial" w:cs="Arial"/>
          <w:sz w:val="22"/>
          <w:szCs w:val="22"/>
        </w:rPr>
        <w:t xml:space="preserve"> urz</w:t>
      </w:r>
      <w:r w:rsidRPr="000B5160">
        <w:rPr>
          <w:rFonts w:ascii="Arial" w:hAnsi="Arial" w:cs="Arial" w:hint="eastAsia"/>
          <w:sz w:val="22"/>
          <w:szCs w:val="22"/>
        </w:rPr>
        <w:t>ą</w:t>
      </w:r>
      <w:r w:rsidRPr="000B5160">
        <w:rPr>
          <w:rFonts w:ascii="Arial" w:hAnsi="Arial" w:cs="Arial"/>
          <w:sz w:val="22"/>
          <w:szCs w:val="22"/>
        </w:rPr>
        <w:t>dzenia, które s</w:t>
      </w:r>
      <w:r w:rsidRPr="000B5160">
        <w:rPr>
          <w:rFonts w:ascii="Arial" w:hAnsi="Arial" w:cs="Arial" w:hint="eastAsia"/>
          <w:sz w:val="22"/>
          <w:szCs w:val="22"/>
        </w:rPr>
        <w:t>ą</w:t>
      </w:r>
      <w:r w:rsidRPr="000B5160">
        <w:rPr>
          <w:rFonts w:ascii="Arial" w:hAnsi="Arial" w:cs="Arial"/>
          <w:sz w:val="22"/>
          <w:szCs w:val="22"/>
        </w:rPr>
        <w:t xml:space="preserve"> obj</w:t>
      </w:r>
      <w:r w:rsidRPr="000B5160">
        <w:rPr>
          <w:rFonts w:ascii="Arial" w:hAnsi="Arial" w:cs="Arial" w:hint="eastAsia"/>
          <w:sz w:val="22"/>
          <w:szCs w:val="22"/>
        </w:rPr>
        <w:t>ę</w:t>
      </w:r>
      <w:r w:rsidRPr="000B5160">
        <w:rPr>
          <w:rFonts w:ascii="Arial" w:hAnsi="Arial" w:cs="Arial"/>
          <w:sz w:val="22"/>
          <w:szCs w:val="22"/>
        </w:rPr>
        <w:t>te gwarancj</w:t>
      </w:r>
      <w:r w:rsidRPr="000B5160">
        <w:rPr>
          <w:rFonts w:ascii="Arial" w:hAnsi="Arial" w:cs="Arial" w:hint="eastAsia"/>
          <w:sz w:val="22"/>
          <w:szCs w:val="22"/>
        </w:rPr>
        <w:t>ą</w:t>
      </w:r>
      <w:r w:rsidRPr="000B5160">
        <w:rPr>
          <w:rFonts w:ascii="Arial" w:hAnsi="Arial" w:cs="Arial"/>
          <w:sz w:val="22"/>
          <w:szCs w:val="22"/>
        </w:rPr>
        <w:t xml:space="preserve"> i serwisem producenta. W sytuacji objęcia danego urządzenia gwarancj</w:t>
      </w:r>
      <w:r w:rsidRPr="000B5160">
        <w:rPr>
          <w:rFonts w:ascii="Arial" w:hAnsi="Arial" w:cs="Arial" w:hint="eastAsia"/>
          <w:sz w:val="22"/>
          <w:szCs w:val="22"/>
        </w:rPr>
        <w:t>ą</w:t>
      </w:r>
      <w:r w:rsidRPr="000B5160">
        <w:rPr>
          <w:rFonts w:ascii="Arial" w:hAnsi="Arial" w:cs="Arial"/>
          <w:sz w:val="22"/>
          <w:szCs w:val="22"/>
        </w:rPr>
        <w:t xml:space="preserve"> i serwisem producenta, Wykonawca zobowiązany jest do świadczenia usług objętych przedmiotową umową w okresie wskazanym w </w:t>
      </w:r>
      <w:r w:rsidRPr="000B5160">
        <w:rPr>
          <w:rFonts w:ascii="Arial" w:hAnsi="Arial" w:cs="Arial"/>
          <w:b/>
          <w:sz w:val="22"/>
          <w:szCs w:val="22"/>
        </w:rPr>
        <w:t>Załączniku nr 1 do umowy</w:t>
      </w:r>
      <w:r w:rsidRPr="000B5160">
        <w:rPr>
          <w:rFonts w:ascii="Arial" w:hAnsi="Arial" w:cs="Arial"/>
          <w:sz w:val="22"/>
          <w:szCs w:val="22"/>
        </w:rPr>
        <w:t xml:space="preserve">. </w:t>
      </w:r>
    </w:p>
    <w:p w14:paraId="28F2A47C" w14:textId="77777777" w:rsidR="002B189F" w:rsidRPr="000B5160" w:rsidRDefault="002B189F" w:rsidP="002B189F">
      <w:pPr>
        <w:pStyle w:val="Bezodstpw"/>
        <w:rPr>
          <w:lang w:val="pl-PL"/>
        </w:rPr>
      </w:pPr>
    </w:p>
    <w:p w14:paraId="7F9CE609" w14:textId="77777777" w:rsidR="002B189F" w:rsidRPr="000B5160" w:rsidRDefault="002B189F" w:rsidP="002B189F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0B5160">
        <w:rPr>
          <w:rFonts w:ascii="Arial" w:hAnsi="Arial" w:cs="Arial"/>
          <w:b/>
          <w:sz w:val="22"/>
          <w:szCs w:val="22"/>
          <w:lang w:val="pl-PL"/>
        </w:rPr>
        <w:lastRenderedPageBreak/>
        <w:t>§ 2</w:t>
      </w:r>
    </w:p>
    <w:p w14:paraId="4A1473AA" w14:textId="14B5B471" w:rsidR="002B189F" w:rsidRPr="002B189F" w:rsidRDefault="002B189F" w:rsidP="001B1332">
      <w:pPr>
        <w:pStyle w:val="Tekstpodstawowy3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5160">
        <w:rPr>
          <w:rFonts w:ascii="Arial" w:hAnsi="Arial" w:cs="Arial"/>
          <w:sz w:val="22"/>
          <w:szCs w:val="22"/>
        </w:rPr>
        <w:t>Usługi stanowiące przedmiot niniejszej umowy świadczone będą w okresie od dnia 1 stycznia 202</w:t>
      </w:r>
      <w:r w:rsidR="00C05D5F">
        <w:rPr>
          <w:rFonts w:ascii="Arial" w:hAnsi="Arial" w:cs="Arial"/>
          <w:sz w:val="22"/>
          <w:szCs w:val="22"/>
        </w:rPr>
        <w:t>6</w:t>
      </w:r>
      <w:r w:rsidRPr="000B5160">
        <w:rPr>
          <w:rFonts w:ascii="Arial" w:hAnsi="Arial" w:cs="Arial"/>
          <w:sz w:val="22"/>
          <w:szCs w:val="22"/>
        </w:rPr>
        <w:t xml:space="preserve"> r. </w:t>
      </w:r>
      <w:r w:rsidR="00836B9F">
        <w:rPr>
          <w:rFonts w:ascii="Arial" w:hAnsi="Arial" w:cs="Arial"/>
          <w:sz w:val="22"/>
          <w:szCs w:val="22"/>
        </w:rPr>
        <w:t>do 31 grudnia 202</w:t>
      </w:r>
      <w:r w:rsidR="00C05D5F">
        <w:rPr>
          <w:rFonts w:ascii="Arial" w:hAnsi="Arial" w:cs="Arial"/>
          <w:sz w:val="22"/>
          <w:szCs w:val="22"/>
        </w:rPr>
        <w:t>6</w:t>
      </w:r>
      <w:r w:rsidR="00836B9F">
        <w:rPr>
          <w:rFonts w:ascii="Arial" w:hAnsi="Arial" w:cs="Arial"/>
          <w:sz w:val="22"/>
          <w:szCs w:val="22"/>
        </w:rPr>
        <w:t xml:space="preserve"> r.</w:t>
      </w:r>
    </w:p>
    <w:p w14:paraId="0F15DB1F" w14:textId="3215D72A" w:rsidR="00D06D9E" w:rsidRDefault="00D06D9E" w:rsidP="00D06D9E">
      <w:pPr>
        <w:pStyle w:val="Bezodstpw"/>
        <w:rPr>
          <w:lang w:val="pl-PL"/>
        </w:rPr>
      </w:pPr>
    </w:p>
    <w:p w14:paraId="1534CC61" w14:textId="77777777" w:rsidR="00D06D9E" w:rsidRPr="00D06D9E" w:rsidRDefault="00D06D9E" w:rsidP="00D06D9E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§ 3</w:t>
      </w:r>
    </w:p>
    <w:p w14:paraId="25915724" w14:textId="77777777" w:rsidR="0011221A" w:rsidRDefault="0011221A" w:rsidP="00CE5EEB">
      <w:pPr>
        <w:pStyle w:val="Tekstpodstawowy3"/>
        <w:numPr>
          <w:ilvl w:val="0"/>
          <w:numId w:val="28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11221A">
        <w:rPr>
          <w:rFonts w:ascii="Arial" w:hAnsi="Arial" w:cs="Arial"/>
          <w:sz w:val="22"/>
          <w:szCs w:val="22"/>
        </w:rPr>
        <w:t>Wykonawca jest odpowiedzialny za w</w:t>
      </w:r>
      <w:r w:rsidRPr="0011221A">
        <w:rPr>
          <w:rFonts w:ascii="Arial" w:hAnsi="Arial" w:cs="Arial" w:hint="eastAsia"/>
          <w:sz w:val="22"/>
          <w:szCs w:val="22"/>
        </w:rPr>
        <w:t>ł</w:t>
      </w:r>
      <w:r w:rsidRPr="0011221A">
        <w:rPr>
          <w:rFonts w:ascii="Arial" w:hAnsi="Arial" w:cs="Arial"/>
          <w:sz w:val="22"/>
          <w:szCs w:val="22"/>
        </w:rPr>
        <w:t>a</w:t>
      </w:r>
      <w:r w:rsidRPr="0011221A">
        <w:rPr>
          <w:rFonts w:ascii="Arial" w:hAnsi="Arial" w:cs="Arial" w:hint="eastAsia"/>
          <w:sz w:val="22"/>
          <w:szCs w:val="22"/>
        </w:rPr>
        <w:t>ś</w:t>
      </w:r>
      <w:r w:rsidRPr="0011221A">
        <w:rPr>
          <w:rFonts w:ascii="Arial" w:hAnsi="Arial" w:cs="Arial"/>
          <w:sz w:val="22"/>
          <w:szCs w:val="22"/>
        </w:rPr>
        <w:t>ciw</w:t>
      </w:r>
      <w:r w:rsidRPr="0011221A">
        <w:rPr>
          <w:rFonts w:ascii="Arial" w:hAnsi="Arial" w:cs="Arial" w:hint="eastAsia"/>
          <w:sz w:val="22"/>
          <w:szCs w:val="22"/>
        </w:rPr>
        <w:t>ą</w:t>
      </w:r>
      <w:r w:rsidRPr="0011221A">
        <w:rPr>
          <w:rFonts w:ascii="Arial" w:hAnsi="Arial" w:cs="Arial"/>
          <w:sz w:val="22"/>
          <w:szCs w:val="22"/>
        </w:rPr>
        <w:t xml:space="preserve"> jako</w:t>
      </w:r>
      <w:r w:rsidRPr="0011221A">
        <w:rPr>
          <w:rFonts w:ascii="Arial" w:hAnsi="Arial" w:cs="Arial" w:hint="eastAsia"/>
          <w:sz w:val="22"/>
          <w:szCs w:val="22"/>
        </w:rPr>
        <w:t>ść</w:t>
      </w:r>
      <w:r w:rsidRPr="0011221A">
        <w:rPr>
          <w:rFonts w:ascii="Arial" w:hAnsi="Arial" w:cs="Arial"/>
          <w:sz w:val="22"/>
          <w:szCs w:val="22"/>
        </w:rPr>
        <w:t xml:space="preserve"> </w:t>
      </w:r>
      <w:r w:rsidRPr="0011221A">
        <w:rPr>
          <w:rFonts w:ascii="Arial" w:hAnsi="Arial" w:cs="Arial" w:hint="eastAsia"/>
          <w:sz w:val="22"/>
          <w:szCs w:val="22"/>
        </w:rPr>
        <w:t>ś</w:t>
      </w:r>
      <w:r w:rsidRPr="0011221A">
        <w:rPr>
          <w:rFonts w:ascii="Arial" w:hAnsi="Arial" w:cs="Arial"/>
          <w:sz w:val="22"/>
          <w:szCs w:val="22"/>
        </w:rPr>
        <w:t>wiadczonych us</w:t>
      </w:r>
      <w:r w:rsidRPr="0011221A">
        <w:rPr>
          <w:rFonts w:ascii="Arial" w:hAnsi="Arial" w:cs="Arial" w:hint="eastAsia"/>
          <w:sz w:val="22"/>
          <w:szCs w:val="22"/>
        </w:rPr>
        <w:t>ł</w:t>
      </w:r>
      <w:r w:rsidRPr="0011221A">
        <w:rPr>
          <w:rFonts w:ascii="Arial" w:hAnsi="Arial" w:cs="Arial"/>
          <w:sz w:val="22"/>
          <w:szCs w:val="22"/>
        </w:rPr>
        <w:t>ug wynikaj</w:t>
      </w:r>
      <w:r w:rsidRPr="0011221A">
        <w:rPr>
          <w:rFonts w:ascii="Arial" w:hAnsi="Arial" w:cs="Arial" w:hint="eastAsia"/>
          <w:sz w:val="22"/>
          <w:szCs w:val="22"/>
        </w:rPr>
        <w:t>ą</w:t>
      </w:r>
      <w:r w:rsidRPr="0011221A">
        <w:rPr>
          <w:rFonts w:ascii="Arial" w:hAnsi="Arial" w:cs="Arial"/>
          <w:sz w:val="22"/>
          <w:szCs w:val="22"/>
        </w:rPr>
        <w:t>cych z niniejszej umowy.</w:t>
      </w:r>
    </w:p>
    <w:p w14:paraId="53C8D8DE" w14:textId="77777777" w:rsidR="000B1C58" w:rsidRDefault="0011221A" w:rsidP="00CE5EEB">
      <w:pPr>
        <w:pStyle w:val="Tekstpodstawowy3"/>
        <w:numPr>
          <w:ilvl w:val="0"/>
          <w:numId w:val="28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11221A">
        <w:rPr>
          <w:rFonts w:ascii="Arial" w:hAnsi="Arial" w:cs="Arial"/>
          <w:sz w:val="22"/>
          <w:szCs w:val="22"/>
        </w:rPr>
        <w:t>Wykonawca o</w:t>
      </w:r>
      <w:r w:rsidRPr="0011221A">
        <w:rPr>
          <w:rFonts w:ascii="Arial" w:hAnsi="Arial" w:cs="Arial" w:hint="eastAsia"/>
          <w:sz w:val="22"/>
          <w:szCs w:val="22"/>
        </w:rPr>
        <w:t>ś</w:t>
      </w:r>
      <w:r w:rsidRPr="0011221A">
        <w:rPr>
          <w:rFonts w:ascii="Arial" w:hAnsi="Arial" w:cs="Arial"/>
          <w:sz w:val="22"/>
          <w:szCs w:val="22"/>
        </w:rPr>
        <w:t xml:space="preserve">wiadcza, </w:t>
      </w:r>
      <w:r w:rsidRPr="0011221A">
        <w:rPr>
          <w:rFonts w:ascii="Arial" w:hAnsi="Arial" w:cs="Arial" w:hint="eastAsia"/>
          <w:sz w:val="22"/>
          <w:szCs w:val="22"/>
        </w:rPr>
        <w:t>ż</w:t>
      </w:r>
      <w:r w:rsidRPr="0011221A">
        <w:rPr>
          <w:rFonts w:ascii="Arial" w:hAnsi="Arial" w:cs="Arial"/>
          <w:sz w:val="22"/>
          <w:szCs w:val="22"/>
        </w:rPr>
        <w:t>e posiada niezb</w:t>
      </w:r>
      <w:r w:rsidRPr="0011221A">
        <w:rPr>
          <w:rFonts w:ascii="Arial" w:hAnsi="Arial" w:cs="Arial" w:hint="eastAsia"/>
          <w:sz w:val="22"/>
          <w:szCs w:val="22"/>
        </w:rPr>
        <w:t>ę</w:t>
      </w:r>
      <w:r w:rsidRPr="0011221A">
        <w:rPr>
          <w:rFonts w:ascii="Arial" w:hAnsi="Arial" w:cs="Arial"/>
          <w:sz w:val="22"/>
          <w:szCs w:val="22"/>
        </w:rPr>
        <w:t>dn</w:t>
      </w:r>
      <w:r w:rsidRPr="0011221A">
        <w:rPr>
          <w:rFonts w:ascii="Arial" w:hAnsi="Arial" w:cs="Arial" w:hint="eastAsia"/>
          <w:sz w:val="22"/>
          <w:szCs w:val="22"/>
        </w:rPr>
        <w:t>ą</w:t>
      </w:r>
      <w:r w:rsidRPr="0011221A">
        <w:rPr>
          <w:rFonts w:ascii="Arial" w:hAnsi="Arial" w:cs="Arial"/>
          <w:sz w:val="22"/>
          <w:szCs w:val="22"/>
        </w:rPr>
        <w:t xml:space="preserve"> wiedz</w:t>
      </w:r>
      <w:r w:rsidRPr="0011221A">
        <w:rPr>
          <w:rFonts w:ascii="Arial" w:hAnsi="Arial" w:cs="Arial" w:hint="eastAsia"/>
          <w:sz w:val="22"/>
          <w:szCs w:val="22"/>
        </w:rPr>
        <w:t>ę</w:t>
      </w:r>
      <w:r w:rsidRPr="0011221A">
        <w:rPr>
          <w:rFonts w:ascii="Arial" w:hAnsi="Arial" w:cs="Arial"/>
          <w:sz w:val="22"/>
          <w:szCs w:val="22"/>
        </w:rPr>
        <w:t xml:space="preserve"> i do</w:t>
      </w:r>
      <w:r w:rsidRPr="0011221A">
        <w:rPr>
          <w:rFonts w:ascii="Arial" w:hAnsi="Arial" w:cs="Arial" w:hint="eastAsia"/>
          <w:sz w:val="22"/>
          <w:szCs w:val="22"/>
        </w:rPr>
        <w:t>ś</w:t>
      </w:r>
      <w:r w:rsidRPr="0011221A">
        <w:rPr>
          <w:rFonts w:ascii="Arial" w:hAnsi="Arial" w:cs="Arial"/>
          <w:sz w:val="22"/>
          <w:szCs w:val="22"/>
        </w:rPr>
        <w:t>wiadczenie oraz dysponuje odpowiednim potencja</w:t>
      </w:r>
      <w:r w:rsidRPr="0011221A">
        <w:rPr>
          <w:rFonts w:ascii="Arial" w:hAnsi="Arial" w:cs="Arial" w:hint="eastAsia"/>
          <w:sz w:val="22"/>
          <w:szCs w:val="22"/>
        </w:rPr>
        <w:t>ł</w:t>
      </w:r>
      <w:r w:rsidRPr="0011221A">
        <w:rPr>
          <w:rFonts w:ascii="Arial" w:hAnsi="Arial" w:cs="Arial"/>
          <w:sz w:val="22"/>
          <w:szCs w:val="22"/>
        </w:rPr>
        <w:t xml:space="preserve">em technicznym i osobami zdolnymi do wykonania </w:t>
      </w:r>
      <w:r>
        <w:rPr>
          <w:rFonts w:ascii="Arial" w:hAnsi="Arial" w:cs="Arial"/>
          <w:sz w:val="22"/>
          <w:szCs w:val="22"/>
        </w:rPr>
        <w:t>przedmiotu niniejszej umowy</w:t>
      </w:r>
      <w:r w:rsidRPr="0011221A">
        <w:rPr>
          <w:rFonts w:ascii="Arial" w:hAnsi="Arial" w:cs="Arial"/>
          <w:sz w:val="22"/>
          <w:szCs w:val="22"/>
        </w:rPr>
        <w:t>.</w:t>
      </w:r>
    </w:p>
    <w:p w14:paraId="5B349FDA" w14:textId="77777777" w:rsidR="00D06D9E" w:rsidRPr="000B1C58" w:rsidRDefault="0011221A" w:rsidP="00CE5EEB">
      <w:pPr>
        <w:pStyle w:val="Tekstpodstawowy3"/>
        <w:numPr>
          <w:ilvl w:val="0"/>
          <w:numId w:val="28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B1C58">
        <w:rPr>
          <w:rFonts w:ascii="Arial" w:hAnsi="Arial" w:cs="Arial"/>
          <w:sz w:val="22"/>
          <w:szCs w:val="22"/>
        </w:rPr>
        <w:t>Wykonawca jest zobowi</w:t>
      </w:r>
      <w:r w:rsidRPr="000B1C58">
        <w:rPr>
          <w:rFonts w:ascii="Arial" w:hAnsi="Arial" w:cs="Arial" w:hint="eastAsia"/>
          <w:sz w:val="22"/>
          <w:szCs w:val="22"/>
        </w:rPr>
        <w:t>ą</w:t>
      </w:r>
      <w:r w:rsidRPr="000B1C58">
        <w:rPr>
          <w:rFonts w:ascii="Arial" w:hAnsi="Arial" w:cs="Arial"/>
          <w:sz w:val="22"/>
          <w:szCs w:val="22"/>
        </w:rPr>
        <w:t>zany do zatrudnienia personelu posiadaj</w:t>
      </w:r>
      <w:r w:rsidRPr="000B1C58">
        <w:rPr>
          <w:rFonts w:ascii="Arial" w:hAnsi="Arial" w:cs="Arial" w:hint="eastAsia"/>
          <w:sz w:val="22"/>
          <w:szCs w:val="22"/>
        </w:rPr>
        <w:t>ą</w:t>
      </w:r>
      <w:r w:rsidRPr="000B1C58">
        <w:rPr>
          <w:rFonts w:ascii="Arial" w:hAnsi="Arial" w:cs="Arial"/>
          <w:sz w:val="22"/>
          <w:szCs w:val="22"/>
        </w:rPr>
        <w:t>cego odpowiednie kwalifikacje zawodowe, aktualne przeszkolenie w zakresie BHP przy realizacji prac obj</w:t>
      </w:r>
      <w:r w:rsidRPr="000B1C58">
        <w:rPr>
          <w:rFonts w:ascii="Arial" w:hAnsi="Arial" w:cs="Arial" w:hint="eastAsia"/>
          <w:sz w:val="22"/>
          <w:szCs w:val="22"/>
        </w:rPr>
        <w:t>ę</w:t>
      </w:r>
      <w:r w:rsidRPr="000B1C58">
        <w:rPr>
          <w:rFonts w:ascii="Arial" w:hAnsi="Arial" w:cs="Arial"/>
          <w:sz w:val="22"/>
          <w:szCs w:val="22"/>
        </w:rPr>
        <w:t>tych niniejsz</w:t>
      </w:r>
      <w:r w:rsidRPr="000B1C58">
        <w:rPr>
          <w:rFonts w:ascii="Arial" w:hAnsi="Arial" w:cs="Arial" w:hint="eastAsia"/>
          <w:sz w:val="22"/>
          <w:szCs w:val="22"/>
        </w:rPr>
        <w:t>ą</w:t>
      </w:r>
      <w:r w:rsidRPr="000B1C58">
        <w:rPr>
          <w:rFonts w:ascii="Arial" w:hAnsi="Arial" w:cs="Arial"/>
          <w:sz w:val="22"/>
          <w:szCs w:val="22"/>
        </w:rPr>
        <w:t xml:space="preserve"> umow</w:t>
      </w:r>
      <w:r w:rsidRPr="000B1C58">
        <w:rPr>
          <w:rFonts w:ascii="Arial" w:hAnsi="Arial" w:cs="Arial" w:hint="eastAsia"/>
          <w:sz w:val="22"/>
          <w:szCs w:val="22"/>
        </w:rPr>
        <w:t>ą</w:t>
      </w:r>
      <w:r w:rsidRPr="000B1C58">
        <w:rPr>
          <w:rFonts w:ascii="Arial" w:hAnsi="Arial" w:cs="Arial"/>
          <w:sz w:val="22"/>
          <w:szCs w:val="22"/>
        </w:rPr>
        <w:t>.</w:t>
      </w:r>
    </w:p>
    <w:p w14:paraId="0CE55AEB" w14:textId="77777777" w:rsidR="00D0189C" w:rsidRDefault="00D0189C" w:rsidP="00D0189C">
      <w:pPr>
        <w:pStyle w:val="Bezodstpw"/>
        <w:rPr>
          <w:lang w:val="pl-PL"/>
        </w:rPr>
      </w:pPr>
    </w:p>
    <w:p w14:paraId="55DDB25A" w14:textId="77777777" w:rsidR="00CC3565" w:rsidRPr="00D0189C" w:rsidRDefault="00D0189C" w:rsidP="00D0189C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D0189C">
        <w:rPr>
          <w:rFonts w:ascii="Arial" w:hAnsi="Arial" w:cs="Arial"/>
          <w:b/>
          <w:sz w:val="22"/>
          <w:szCs w:val="22"/>
          <w:lang w:val="pl-PL"/>
        </w:rPr>
        <w:t>§ 4</w:t>
      </w:r>
    </w:p>
    <w:p w14:paraId="350FFD63" w14:textId="33672092" w:rsidR="00F323E4" w:rsidRDefault="00201756" w:rsidP="00CE5EEB">
      <w:pPr>
        <w:pStyle w:val="Tekstpodstawowy3"/>
        <w:numPr>
          <w:ilvl w:val="0"/>
          <w:numId w:val="5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utrzymania wind</w:t>
      </w:r>
      <w:r w:rsidR="00F250BF" w:rsidRPr="00201756">
        <w:rPr>
          <w:rFonts w:ascii="Arial" w:hAnsi="Arial" w:cs="Arial"/>
          <w:sz w:val="22"/>
          <w:szCs w:val="22"/>
        </w:rPr>
        <w:t xml:space="preserve"> </w:t>
      </w:r>
      <w:r w:rsidR="000B1C58">
        <w:rPr>
          <w:rFonts w:ascii="Arial" w:hAnsi="Arial" w:cs="Arial"/>
          <w:sz w:val="22"/>
          <w:szCs w:val="22"/>
        </w:rPr>
        <w:t xml:space="preserve">o których mowa w </w:t>
      </w:r>
      <w:r w:rsidR="001E3BC0" w:rsidRPr="00D66258">
        <w:rPr>
          <w:rFonts w:ascii="Arial" w:hAnsi="Arial" w:cs="Arial"/>
          <w:b/>
          <w:sz w:val="22"/>
          <w:szCs w:val="22"/>
        </w:rPr>
        <w:t>Załączniku nr 1 do umowy</w:t>
      </w:r>
      <w:r w:rsidR="001E3BC0" w:rsidRPr="00201756">
        <w:rPr>
          <w:rFonts w:ascii="Arial" w:hAnsi="Arial" w:cs="Arial"/>
          <w:sz w:val="22"/>
          <w:szCs w:val="22"/>
        </w:rPr>
        <w:t xml:space="preserve"> </w:t>
      </w:r>
      <w:r w:rsidR="00F250BF" w:rsidRPr="00201756">
        <w:rPr>
          <w:rFonts w:ascii="Arial" w:hAnsi="Arial" w:cs="Arial"/>
          <w:sz w:val="22"/>
          <w:szCs w:val="22"/>
        </w:rPr>
        <w:t xml:space="preserve">w stałym ruchu, z wyłączeniem przestojów niezbędnych dla wykonania czynności </w:t>
      </w:r>
      <w:r w:rsidR="003F6DCF" w:rsidRPr="00201756">
        <w:rPr>
          <w:rFonts w:ascii="Arial" w:hAnsi="Arial" w:cs="Arial"/>
          <w:sz w:val="22"/>
          <w:szCs w:val="22"/>
        </w:rPr>
        <w:t>określonych</w:t>
      </w:r>
      <w:r w:rsidR="001E3BC0">
        <w:rPr>
          <w:rFonts w:ascii="Arial" w:hAnsi="Arial" w:cs="Arial"/>
          <w:sz w:val="22"/>
          <w:szCs w:val="22"/>
        </w:rPr>
        <w:t xml:space="preserve"> </w:t>
      </w:r>
      <w:r w:rsidR="00856AF9">
        <w:rPr>
          <w:rFonts w:ascii="Arial" w:hAnsi="Arial" w:cs="Arial"/>
          <w:sz w:val="22"/>
          <w:szCs w:val="22"/>
        </w:rPr>
        <w:br/>
        <w:t>w</w:t>
      </w:r>
      <w:r w:rsidR="001E3BC0">
        <w:rPr>
          <w:rFonts w:ascii="Arial" w:hAnsi="Arial" w:cs="Arial"/>
          <w:sz w:val="22"/>
          <w:szCs w:val="22"/>
        </w:rPr>
        <w:t> </w:t>
      </w:r>
      <w:r w:rsidR="00F250BF" w:rsidRPr="00201756">
        <w:rPr>
          <w:rFonts w:ascii="Arial" w:hAnsi="Arial" w:cs="Arial"/>
          <w:sz w:val="22"/>
          <w:szCs w:val="22"/>
        </w:rPr>
        <w:t xml:space="preserve">§ </w:t>
      </w:r>
      <w:r w:rsidR="003F6DCF" w:rsidRPr="00201756">
        <w:rPr>
          <w:rFonts w:ascii="Arial" w:hAnsi="Arial" w:cs="Arial"/>
          <w:sz w:val="22"/>
          <w:szCs w:val="22"/>
        </w:rPr>
        <w:t>1</w:t>
      </w:r>
      <w:r w:rsidR="00F250BF" w:rsidRPr="00201756">
        <w:rPr>
          <w:rFonts w:ascii="Arial" w:hAnsi="Arial" w:cs="Arial"/>
          <w:sz w:val="22"/>
          <w:szCs w:val="22"/>
        </w:rPr>
        <w:t>.</w:t>
      </w:r>
    </w:p>
    <w:p w14:paraId="41789EE0" w14:textId="6FF88905" w:rsidR="00F323E4" w:rsidRPr="001E3BC0" w:rsidRDefault="00F250BF" w:rsidP="00CE5EEB">
      <w:pPr>
        <w:pStyle w:val="Tekstpodstawowy3"/>
        <w:numPr>
          <w:ilvl w:val="0"/>
          <w:numId w:val="5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E3BC0">
        <w:rPr>
          <w:rFonts w:ascii="Arial" w:hAnsi="Arial" w:cs="Arial"/>
          <w:sz w:val="22"/>
          <w:szCs w:val="22"/>
        </w:rPr>
        <w:t xml:space="preserve">Wykonawca zobowiązany jest do podjęcia czynności naprawczych w ciągu </w:t>
      </w:r>
      <w:r w:rsidR="00966C6F">
        <w:rPr>
          <w:rFonts w:ascii="Arial" w:hAnsi="Arial" w:cs="Arial"/>
          <w:b/>
          <w:sz w:val="22"/>
          <w:szCs w:val="22"/>
        </w:rPr>
        <w:t>….</w:t>
      </w:r>
      <w:r w:rsidRPr="001E3BC0">
        <w:rPr>
          <w:rFonts w:ascii="Arial" w:hAnsi="Arial" w:cs="Arial"/>
          <w:b/>
          <w:sz w:val="22"/>
          <w:szCs w:val="22"/>
        </w:rPr>
        <w:t xml:space="preserve"> godzin</w:t>
      </w:r>
      <w:r w:rsidRPr="001E3BC0">
        <w:rPr>
          <w:rFonts w:ascii="Arial" w:hAnsi="Arial" w:cs="Arial"/>
          <w:sz w:val="22"/>
          <w:szCs w:val="22"/>
        </w:rPr>
        <w:t xml:space="preserve"> od chwili zgłoszenia przez Zamawiającego usterki w działaniu </w:t>
      </w:r>
      <w:r w:rsidR="00931A1F" w:rsidRPr="001E3BC0">
        <w:rPr>
          <w:rFonts w:ascii="Arial" w:hAnsi="Arial" w:cs="Arial"/>
          <w:sz w:val="22"/>
          <w:szCs w:val="22"/>
        </w:rPr>
        <w:t>wind</w:t>
      </w:r>
      <w:r w:rsidR="00966C6F">
        <w:rPr>
          <w:rFonts w:ascii="Arial" w:hAnsi="Arial" w:cs="Arial"/>
          <w:sz w:val="22"/>
          <w:szCs w:val="22"/>
        </w:rPr>
        <w:t xml:space="preserve"> (kryterium oceny)</w:t>
      </w:r>
      <w:r w:rsidR="006138D7" w:rsidRPr="001E3BC0">
        <w:rPr>
          <w:rFonts w:ascii="Arial" w:hAnsi="Arial" w:cs="Arial"/>
          <w:sz w:val="22"/>
          <w:szCs w:val="22"/>
        </w:rPr>
        <w:t>.</w:t>
      </w:r>
    </w:p>
    <w:p w14:paraId="4B73BE08" w14:textId="7E47700A" w:rsidR="00F323E4" w:rsidRPr="001E3BC0" w:rsidRDefault="006138D7" w:rsidP="00CE5EEB">
      <w:pPr>
        <w:pStyle w:val="Tekstpodstawowy3"/>
        <w:numPr>
          <w:ilvl w:val="0"/>
          <w:numId w:val="5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E3BC0">
        <w:rPr>
          <w:rFonts w:ascii="Arial" w:hAnsi="Arial" w:cs="Arial"/>
          <w:sz w:val="22"/>
          <w:szCs w:val="22"/>
        </w:rPr>
        <w:t xml:space="preserve">Wykonawca zobowiązuje się </w:t>
      </w:r>
      <w:r w:rsidR="00F250BF" w:rsidRPr="001E3BC0">
        <w:rPr>
          <w:rFonts w:ascii="Arial" w:hAnsi="Arial" w:cs="Arial"/>
          <w:sz w:val="22"/>
          <w:szCs w:val="22"/>
        </w:rPr>
        <w:t>do uwolnienia o</w:t>
      </w:r>
      <w:r w:rsidR="00F84AB3" w:rsidRPr="001E3BC0">
        <w:rPr>
          <w:rFonts w:ascii="Arial" w:hAnsi="Arial" w:cs="Arial"/>
          <w:sz w:val="22"/>
          <w:szCs w:val="22"/>
        </w:rPr>
        <w:t xml:space="preserve">sób uwięzionych w </w:t>
      </w:r>
      <w:r w:rsidR="00931A1F" w:rsidRPr="001E3BC0">
        <w:rPr>
          <w:rFonts w:ascii="Arial" w:hAnsi="Arial" w:cs="Arial"/>
          <w:sz w:val="22"/>
          <w:szCs w:val="22"/>
        </w:rPr>
        <w:t>windach</w:t>
      </w:r>
      <w:r w:rsidR="00F84AB3" w:rsidRPr="001E3BC0">
        <w:rPr>
          <w:rFonts w:ascii="Arial" w:hAnsi="Arial" w:cs="Arial"/>
          <w:sz w:val="22"/>
          <w:szCs w:val="22"/>
        </w:rPr>
        <w:t xml:space="preserve"> do </w:t>
      </w:r>
      <w:r w:rsidR="001E3BC0">
        <w:rPr>
          <w:rFonts w:ascii="Arial" w:hAnsi="Arial" w:cs="Arial"/>
          <w:b/>
          <w:sz w:val="22"/>
          <w:szCs w:val="22"/>
        </w:rPr>
        <w:t>…</w:t>
      </w:r>
      <w:r w:rsidR="00966C6F">
        <w:rPr>
          <w:rFonts w:ascii="Arial" w:hAnsi="Arial" w:cs="Arial"/>
          <w:b/>
          <w:sz w:val="22"/>
          <w:szCs w:val="22"/>
        </w:rPr>
        <w:t xml:space="preserve"> minut</w:t>
      </w:r>
      <w:r w:rsidR="00F250BF" w:rsidRPr="001E3BC0">
        <w:rPr>
          <w:rFonts w:ascii="Arial" w:hAnsi="Arial" w:cs="Arial"/>
          <w:sz w:val="22"/>
          <w:szCs w:val="22"/>
        </w:rPr>
        <w:t xml:space="preserve"> </w:t>
      </w:r>
      <w:r w:rsidRPr="001E3BC0">
        <w:rPr>
          <w:rFonts w:ascii="Arial" w:hAnsi="Arial" w:cs="Arial"/>
          <w:sz w:val="22"/>
          <w:szCs w:val="22"/>
        </w:rPr>
        <w:t>o</w:t>
      </w:r>
      <w:r w:rsidR="00F250BF" w:rsidRPr="001E3BC0">
        <w:rPr>
          <w:rFonts w:ascii="Arial" w:hAnsi="Arial" w:cs="Arial"/>
          <w:sz w:val="22"/>
          <w:szCs w:val="22"/>
        </w:rPr>
        <w:t>d</w:t>
      </w:r>
      <w:r w:rsidRPr="001E3BC0">
        <w:rPr>
          <w:rFonts w:ascii="Arial" w:hAnsi="Arial" w:cs="Arial"/>
          <w:sz w:val="22"/>
          <w:szCs w:val="22"/>
        </w:rPr>
        <w:t> </w:t>
      </w:r>
      <w:r w:rsidR="00F250BF" w:rsidRPr="001E3BC0">
        <w:rPr>
          <w:rFonts w:ascii="Arial" w:hAnsi="Arial" w:cs="Arial"/>
          <w:sz w:val="22"/>
          <w:szCs w:val="22"/>
        </w:rPr>
        <w:t>chwili zgłoszenia usterki</w:t>
      </w:r>
      <w:r w:rsidR="0037764D" w:rsidRPr="001E3BC0">
        <w:rPr>
          <w:rFonts w:ascii="Arial" w:hAnsi="Arial" w:cs="Arial"/>
          <w:sz w:val="22"/>
          <w:szCs w:val="22"/>
        </w:rPr>
        <w:t xml:space="preserve"> </w:t>
      </w:r>
      <w:r w:rsidR="0037764D" w:rsidRPr="001E3BC0">
        <w:rPr>
          <w:rFonts w:ascii="Arial" w:hAnsi="Arial" w:cs="Arial"/>
          <w:b/>
          <w:sz w:val="22"/>
          <w:szCs w:val="22"/>
        </w:rPr>
        <w:t>(kryterium oceny)</w:t>
      </w:r>
      <w:r w:rsidR="00F250BF" w:rsidRPr="001E3BC0">
        <w:rPr>
          <w:rFonts w:ascii="Arial" w:hAnsi="Arial" w:cs="Arial"/>
          <w:b/>
          <w:sz w:val="22"/>
          <w:szCs w:val="22"/>
        </w:rPr>
        <w:t>.</w:t>
      </w:r>
      <w:r w:rsidR="00E23807" w:rsidRPr="001E3BC0">
        <w:rPr>
          <w:rFonts w:ascii="Arial" w:hAnsi="Arial" w:cs="Arial"/>
          <w:sz w:val="22"/>
          <w:szCs w:val="22"/>
        </w:rPr>
        <w:t xml:space="preserve"> </w:t>
      </w:r>
    </w:p>
    <w:p w14:paraId="324E1DC3" w14:textId="77777777" w:rsidR="00F250BF" w:rsidRPr="001E3BC0" w:rsidRDefault="002D6A1C" w:rsidP="00CE5EEB">
      <w:pPr>
        <w:pStyle w:val="Tekstpodstawowy3"/>
        <w:numPr>
          <w:ilvl w:val="0"/>
          <w:numId w:val="5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E3BC0">
        <w:rPr>
          <w:rFonts w:ascii="Arial" w:hAnsi="Arial" w:cs="Arial"/>
          <w:sz w:val="22"/>
          <w:szCs w:val="22"/>
        </w:rPr>
        <w:t>Wykonawca oświadcza, że</w:t>
      </w:r>
      <w:r w:rsidR="00BC2630" w:rsidRPr="001E3BC0">
        <w:rPr>
          <w:rFonts w:ascii="Arial" w:hAnsi="Arial" w:cs="Arial"/>
          <w:sz w:val="22"/>
          <w:szCs w:val="22"/>
        </w:rPr>
        <w:t xml:space="preserve"> </w:t>
      </w:r>
      <w:r w:rsidR="00A96481" w:rsidRPr="001E3BC0">
        <w:rPr>
          <w:rFonts w:ascii="Arial" w:hAnsi="Arial" w:cs="Arial"/>
          <w:sz w:val="22"/>
          <w:szCs w:val="22"/>
        </w:rPr>
        <w:t>dysponuje</w:t>
      </w:r>
      <w:r w:rsidRPr="001E3BC0">
        <w:rPr>
          <w:rFonts w:ascii="Arial" w:hAnsi="Arial" w:cs="Arial"/>
          <w:sz w:val="22"/>
          <w:szCs w:val="22"/>
        </w:rPr>
        <w:t xml:space="preserve"> własn</w:t>
      </w:r>
      <w:r w:rsidR="00A96481" w:rsidRPr="001E3BC0">
        <w:rPr>
          <w:rFonts w:ascii="Arial" w:hAnsi="Arial" w:cs="Arial"/>
          <w:sz w:val="22"/>
          <w:szCs w:val="22"/>
        </w:rPr>
        <w:t>ym</w:t>
      </w:r>
      <w:r w:rsidRPr="001E3BC0">
        <w:rPr>
          <w:rFonts w:ascii="Arial" w:hAnsi="Arial" w:cs="Arial"/>
          <w:sz w:val="22"/>
          <w:szCs w:val="22"/>
        </w:rPr>
        <w:t xml:space="preserve"> centrum zgłaszania usterek</w:t>
      </w:r>
      <w:r w:rsidR="0056351D" w:rsidRPr="001E3BC0">
        <w:rPr>
          <w:rFonts w:ascii="Arial" w:hAnsi="Arial" w:cs="Arial"/>
          <w:sz w:val="22"/>
          <w:szCs w:val="22"/>
        </w:rPr>
        <w:t>,</w:t>
      </w:r>
      <w:r w:rsidRPr="001E3BC0">
        <w:rPr>
          <w:rFonts w:ascii="Arial" w:hAnsi="Arial" w:cs="Arial"/>
          <w:sz w:val="22"/>
          <w:szCs w:val="22"/>
        </w:rPr>
        <w:t xml:space="preserve"> czynn</w:t>
      </w:r>
      <w:r w:rsidR="00A96481" w:rsidRPr="001E3BC0">
        <w:rPr>
          <w:rFonts w:ascii="Arial" w:hAnsi="Arial" w:cs="Arial"/>
          <w:sz w:val="22"/>
          <w:szCs w:val="22"/>
        </w:rPr>
        <w:t>ym</w:t>
      </w:r>
      <w:r w:rsidRPr="001E3BC0">
        <w:rPr>
          <w:rFonts w:ascii="Arial" w:hAnsi="Arial" w:cs="Arial"/>
          <w:sz w:val="22"/>
          <w:szCs w:val="22"/>
        </w:rPr>
        <w:t xml:space="preserve"> 24</w:t>
      </w:r>
      <w:r w:rsidR="00A743D9" w:rsidRPr="001E3BC0">
        <w:rPr>
          <w:rFonts w:ascii="Arial" w:hAnsi="Arial" w:cs="Arial"/>
          <w:sz w:val="22"/>
          <w:szCs w:val="22"/>
        </w:rPr>
        <w:t> </w:t>
      </w:r>
      <w:r w:rsidRPr="001E3BC0">
        <w:rPr>
          <w:rFonts w:ascii="Arial" w:hAnsi="Arial" w:cs="Arial"/>
          <w:sz w:val="22"/>
          <w:szCs w:val="22"/>
        </w:rPr>
        <w:t>h na dobę</w:t>
      </w:r>
      <w:r w:rsidR="001E3BC0">
        <w:rPr>
          <w:rFonts w:ascii="Arial" w:hAnsi="Arial" w:cs="Arial"/>
          <w:sz w:val="22"/>
          <w:szCs w:val="22"/>
        </w:rPr>
        <w:t>/</w:t>
      </w:r>
      <w:r w:rsidR="00A97B50" w:rsidRPr="001E3BC0">
        <w:rPr>
          <w:rFonts w:ascii="Arial" w:hAnsi="Arial" w:cs="Arial"/>
          <w:sz w:val="22"/>
          <w:szCs w:val="22"/>
        </w:rPr>
        <w:t>365 dni w roku</w:t>
      </w:r>
      <w:r w:rsidR="00BC2630" w:rsidRPr="001E3BC0">
        <w:rPr>
          <w:rFonts w:ascii="Arial" w:hAnsi="Arial" w:cs="Arial"/>
          <w:sz w:val="22"/>
          <w:szCs w:val="22"/>
        </w:rPr>
        <w:t>, z funkcj</w:t>
      </w:r>
      <w:r w:rsidR="0056351D" w:rsidRPr="001E3BC0">
        <w:rPr>
          <w:rFonts w:ascii="Arial" w:hAnsi="Arial" w:cs="Arial"/>
          <w:sz w:val="22"/>
          <w:szCs w:val="22"/>
        </w:rPr>
        <w:t>ą</w:t>
      </w:r>
      <w:r w:rsidR="00BC2630" w:rsidRPr="001E3BC0">
        <w:rPr>
          <w:rFonts w:ascii="Arial" w:hAnsi="Arial" w:cs="Arial"/>
          <w:sz w:val="22"/>
          <w:szCs w:val="22"/>
        </w:rPr>
        <w:t xml:space="preserve"> nagrywania rozmów</w:t>
      </w:r>
      <w:r w:rsidR="00A96481" w:rsidRPr="001E3BC0">
        <w:rPr>
          <w:rFonts w:ascii="Arial" w:hAnsi="Arial" w:cs="Arial"/>
          <w:sz w:val="22"/>
          <w:szCs w:val="22"/>
        </w:rPr>
        <w:t>,</w:t>
      </w:r>
      <w:r w:rsidR="00BC2630" w:rsidRPr="001E3BC0">
        <w:rPr>
          <w:rFonts w:ascii="Arial" w:hAnsi="Arial" w:cs="Arial"/>
          <w:sz w:val="22"/>
          <w:szCs w:val="22"/>
        </w:rPr>
        <w:t xml:space="preserve"> celem weryfikacji jakości obsługi zgłoszeń o usterkach</w:t>
      </w:r>
      <w:r w:rsidR="0056351D" w:rsidRPr="001E3BC0">
        <w:rPr>
          <w:rFonts w:ascii="Arial" w:hAnsi="Arial" w:cs="Arial"/>
          <w:sz w:val="22"/>
          <w:szCs w:val="22"/>
        </w:rPr>
        <w:t>,</w:t>
      </w:r>
      <w:r w:rsidR="00BC2630" w:rsidRPr="001E3BC0">
        <w:rPr>
          <w:rFonts w:ascii="Arial" w:hAnsi="Arial" w:cs="Arial"/>
          <w:sz w:val="22"/>
          <w:szCs w:val="22"/>
        </w:rPr>
        <w:t xml:space="preserve"> </w:t>
      </w:r>
      <w:r w:rsidR="008D5075" w:rsidRPr="001E3BC0">
        <w:rPr>
          <w:rFonts w:ascii="Arial" w:hAnsi="Arial" w:cs="Arial"/>
          <w:sz w:val="22"/>
          <w:szCs w:val="22"/>
        </w:rPr>
        <w:t>lub</w:t>
      </w:r>
      <w:r w:rsidR="00A556AD" w:rsidRPr="001E3BC0">
        <w:rPr>
          <w:rFonts w:ascii="Arial" w:hAnsi="Arial" w:cs="Arial"/>
          <w:sz w:val="22"/>
          <w:szCs w:val="22"/>
        </w:rPr>
        <w:t xml:space="preserve"> </w:t>
      </w:r>
      <w:r w:rsidR="00BC2630" w:rsidRPr="001E3BC0">
        <w:rPr>
          <w:rFonts w:ascii="Arial" w:hAnsi="Arial" w:cs="Arial"/>
          <w:sz w:val="22"/>
          <w:szCs w:val="22"/>
        </w:rPr>
        <w:t>bezpłatnym</w:t>
      </w:r>
      <w:r w:rsidR="008D5075" w:rsidRPr="001E3BC0">
        <w:rPr>
          <w:rFonts w:ascii="Arial" w:hAnsi="Arial" w:cs="Arial"/>
          <w:sz w:val="22"/>
          <w:szCs w:val="22"/>
        </w:rPr>
        <w:t xml:space="preserve"> numerem </w:t>
      </w:r>
      <w:r w:rsidR="0056351D" w:rsidRPr="001E3BC0">
        <w:rPr>
          <w:rFonts w:ascii="Arial" w:hAnsi="Arial" w:cs="Arial"/>
          <w:sz w:val="22"/>
          <w:szCs w:val="22"/>
        </w:rPr>
        <w:t>dedykowanym</w:t>
      </w:r>
      <w:r w:rsidR="00473C43" w:rsidRPr="001E3BC0">
        <w:rPr>
          <w:rFonts w:ascii="Arial" w:hAnsi="Arial" w:cs="Arial"/>
          <w:sz w:val="22"/>
          <w:szCs w:val="22"/>
        </w:rPr>
        <w:t xml:space="preserve"> do zgłaszania usterek wind</w:t>
      </w:r>
      <w:r w:rsidR="001E3BC0">
        <w:rPr>
          <w:rFonts w:ascii="Arial" w:hAnsi="Arial" w:cs="Arial"/>
          <w:sz w:val="22"/>
          <w:szCs w:val="22"/>
        </w:rPr>
        <w:t>, czynnym 24 h na dobę/</w:t>
      </w:r>
      <w:r w:rsidR="002D20C8" w:rsidRPr="001E3BC0">
        <w:rPr>
          <w:rFonts w:ascii="Arial" w:hAnsi="Arial" w:cs="Arial"/>
          <w:sz w:val="22"/>
          <w:szCs w:val="22"/>
        </w:rPr>
        <w:t>365 dni w roku</w:t>
      </w:r>
      <w:r w:rsidR="00CC0583" w:rsidRPr="001E3BC0">
        <w:rPr>
          <w:rFonts w:ascii="Arial" w:hAnsi="Arial" w:cs="Arial"/>
          <w:b/>
          <w:i/>
          <w:sz w:val="22"/>
          <w:szCs w:val="22"/>
        </w:rPr>
        <w:t>.</w:t>
      </w:r>
      <w:r w:rsidR="00E92304" w:rsidRPr="001E3BC0">
        <w:rPr>
          <w:rFonts w:ascii="Arial" w:hAnsi="Arial" w:cs="Arial"/>
          <w:sz w:val="22"/>
          <w:szCs w:val="22"/>
        </w:rPr>
        <w:t xml:space="preserve"> Z</w:t>
      </w:r>
      <w:r w:rsidR="00A743D9" w:rsidRPr="001E3BC0">
        <w:rPr>
          <w:rFonts w:ascii="Arial" w:hAnsi="Arial" w:cs="Arial"/>
          <w:sz w:val="22"/>
          <w:szCs w:val="22"/>
        </w:rPr>
        <w:t>gło</w:t>
      </w:r>
      <w:r w:rsidR="00E92304" w:rsidRPr="001E3BC0">
        <w:rPr>
          <w:rFonts w:ascii="Arial" w:hAnsi="Arial" w:cs="Arial"/>
          <w:sz w:val="22"/>
          <w:szCs w:val="22"/>
        </w:rPr>
        <w:t>szenia usterek należy kierować na</w:t>
      </w:r>
      <w:r w:rsidR="00A743D9" w:rsidRPr="001E3BC0">
        <w:rPr>
          <w:rFonts w:ascii="Arial" w:hAnsi="Arial" w:cs="Arial"/>
          <w:sz w:val="22"/>
          <w:szCs w:val="22"/>
        </w:rPr>
        <w:t xml:space="preserve"> nr</w:t>
      </w:r>
      <w:r w:rsidR="00E92304" w:rsidRPr="001E3BC0">
        <w:rPr>
          <w:rFonts w:ascii="Arial" w:hAnsi="Arial" w:cs="Arial"/>
          <w:sz w:val="22"/>
          <w:szCs w:val="22"/>
        </w:rPr>
        <w:t> </w:t>
      </w:r>
      <w:r w:rsidR="00A743D9" w:rsidRPr="001E3BC0">
        <w:rPr>
          <w:rFonts w:ascii="Arial" w:hAnsi="Arial" w:cs="Arial"/>
          <w:sz w:val="22"/>
          <w:szCs w:val="22"/>
        </w:rPr>
        <w:t xml:space="preserve">tel. </w:t>
      </w:r>
      <w:r w:rsidR="001E3BC0">
        <w:rPr>
          <w:rFonts w:ascii="Arial" w:hAnsi="Arial" w:cs="Arial"/>
          <w:sz w:val="22"/>
          <w:szCs w:val="22"/>
        </w:rPr>
        <w:t>…</w:t>
      </w:r>
      <w:r w:rsidR="00D52F57" w:rsidRPr="001E3BC0">
        <w:rPr>
          <w:rFonts w:ascii="Arial" w:hAnsi="Arial" w:cs="Arial"/>
          <w:sz w:val="22"/>
          <w:szCs w:val="22"/>
        </w:rPr>
        <w:t xml:space="preserve">, mail: </w:t>
      </w:r>
      <w:r w:rsidR="001E3BC0">
        <w:rPr>
          <w:rFonts w:ascii="Arial" w:hAnsi="Arial" w:cs="Arial"/>
          <w:sz w:val="22"/>
          <w:szCs w:val="22"/>
        </w:rPr>
        <w:t>…</w:t>
      </w:r>
      <w:r w:rsidR="00D52F57" w:rsidRPr="001E3BC0">
        <w:rPr>
          <w:rFonts w:ascii="Arial" w:hAnsi="Arial" w:cs="Arial"/>
          <w:sz w:val="22"/>
          <w:szCs w:val="22"/>
        </w:rPr>
        <w:t xml:space="preserve"> </w:t>
      </w:r>
      <w:r w:rsidR="00E92304" w:rsidRPr="001E3BC0">
        <w:rPr>
          <w:rFonts w:ascii="Arial" w:hAnsi="Arial" w:cs="Arial"/>
          <w:sz w:val="22"/>
          <w:szCs w:val="22"/>
        </w:rPr>
        <w:t>–</w:t>
      </w:r>
      <w:r w:rsidR="00A743D9" w:rsidRPr="001E3BC0">
        <w:rPr>
          <w:rFonts w:ascii="Arial" w:hAnsi="Arial" w:cs="Arial"/>
          <w:sz w:val="22"/>
          <w:szCs w:val="22"/>
        </w:rPr>
        <w:t xml:space="preserve"> </w:t>
      </w:r>
      <w:r w:rsidR="00E92304" w:rsidRPr="001E3BC0">
        <w:rPr>
          <w:rFonts w:ascii="Arial" w:hAnsi="Arial" w:cs="Arial"/>
          <w:b/>
          <w:sz w:val="22"/>
          <w:szCs w:val="22"/>
        </w:rPr>
        <w:t xml:space="preserve">tzw. </w:t>
      </w:r>
      <w:r w:rsidR="00A743D9" w:rsidRPr="001E3BC0">
        <w:rPr>
          <w:rFonts w:ascii="Arial" w:hAnsi="Arial" w:cs="Arial"/>
          <w:b/>
          <w:sz w:val="22"/>
          <w:szCs w:val="22"/>
        </w:rPr>
        <w:t>całodobowe pogotowie dźwigowe</w:t>
      </w:r>
      <w:r w:rsidR="00A743D9" w:rsidRPr="001E3BC0">
        <w:rPr>
          <w:rFonts w:ascii="Arial" w:hAnsi="Arial" w:cs="Arial"/>
          <w:sz w:val="22"/>
          <w:szCs w:val="22"/>
        </w:rPr>
        <w:t>.</w:t>
      </w:r>
    </w:p>
    <w:p w14:paraId="79D8880B" w14:textId="77777777" w:rsidR="00913F24" w:rsidRDefault="00913F24" w:rsidP="00913F24">
      <w:pPr>
        <w:pStyle w:val="Tekstpodstawowy3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02E815C5" w14:textId="77777777" w:rsidR="00913F24" w:rsidRPr="00D0189C" w:rsidRDefault="00D0189C" w:rsidP="00D0189C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D0189C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>
        <w:rPr>
          <w:rFonts w:ascii="Arial" w:hAnsi="Arial" w:cs="Arial"/>
          <w:b/>
          <w:sz w:val="22"/>
          <w:szCs w:val="22"/>
          <w:lang w:val="pl-PL"/>
        </w:rPr>
        <w:t>5</w:t>
      </w:r>
    </w:p>
    <w:p w14:paraId="1C97DF24" w14:textId="77777777" w:rsidR="003467C7" w:rsidRPr="00E459C0" w:rsidRDefault="00147951" w:rsidP="00CE5EEB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E459C0">
        <w:rPr>
          <w:rFonts w:ascii="Arial" w:hAnsi="Arial" w:cs="Arial"/>
          <w:sz w:val="22"/>
          <w:szCs w:val="22"/>
        </w:rPr>
        <w:t>Maksymalny czas naprawy wind w przypadku wyst</w:t>
      </w:r>
      <w:r w:rsidRPr="00E459C0">
        <w:rPr>
          <w:rFonts w:ascii="Arial" w:hAnsi="Arial" w:cs="Arial" w:hint="eastAsia"/>
          <w:sz w:val="22"/>
          <w:szCs w:val="22"/>
        </w:rPr>
        <w:t>ą</w:t>
      </w:r>
      <w:r w:rsidRPr="00E459C0">
        <w:rPr>
          <w:rFonts w:ascii="Arial" w:hAnsi="Arial" w:cs="Arial"/>
          <w:sz w:val="22"/>
          <w:szCs w:val="22"/>
        </w:rPr>
        <w:t>pienia usterki nie mo</w:t>
      </w:r>
      <w:r w:rsidRPr="00E459C0">
        <w:rPr>
          <w:rFonts w:ascii="Arial" w:hAnsi="Arial" w:cs="Arial" w:hint="eastAsia"/>
          <w:sz w:val="22"/>
          <w:szCs w:val="22"/>
        </w:rPr>
        <w:t>ż</w:t>
      </w:r>
      <w:r w:rsidRPr="00E459C0">
        <w:rPr>
          <w:rFonts w:ascii="Arial" w:hAnsi="Arial" w:cs="Arial"/>
          <w:sz w:val="22"/>
          <w:szCs w:val="22"/>
        </w:rPr>
        <w:t>e przekroczy</w:t>
      </w:r>
      <w:r w:rsidRPr="00E459C0">
        <w:rPr>
          <w:rFonts w:ascii="Arial" w:hAnsi="Arial" w:cs="Arial" w:hint="eastAsia"/>
          <w:sz w:val="22"/>
          <w:szCs w:val="22"/>
        </w:rPr>
        <w:t>ć</w:t>
      </w:r>
      <w:r w:rsidRPr="00E459C0">
        <w:rPr>
          <w:rFonts w:ascii="Arial" w:hAnsi="Arial" w:cs="Arial"/>
          <w:sz w:val="22"/>
          <w:szCs w:val="22"/>
        </w:rPr>
        <w:t xml:space="preserve"> 3 dni kalendarzowych od momentu podj</w:t>
      </w:r>
      <w:r w:rsidRPr="00E459C0">
        <w:rPr>
          <w:rFonts w:ascii="Arial" w:hAnsi="Arial" w:cs="Arial" w:hint="eastAsia"/>
          <w:sz w:val="22"/>
          <w:szCs w:val="22"/>
        </w:rPr>
        <w:t>ę</w:t>
      </w:r>
      <w:r w:rsidRPr="00E459C0">
        <w:rPr>
          <w:rFonts w:ascii="Arial" w:hAnsi="Arial" w:cs="Arial"/>
          <w:sz w:val="22"/>
          <w:szCs w:val="22"/>
        </w:rPr>
        <w:t>cia czynno</w:t>
      </w:r>
      <w:r w:rsidRPr="00E459C0">
        <w:rPr>
          <w:rFonts w:ascii="Arial" w:hAnsi="Arial" w:cs="Arial" w:hint="eastAsia"/>
          <w:sz w:val="22"/>
          <w:szCs w:val="22"/>
        </w:rPr>
        <w:t>ś</w:t>
      </w:r>
      <w:r w:rsidRPr="00E459C0">
        <w:rPr>
          <w:rFonts w:ascii="Arial" w:hAnsi="Arial" w:cs="Arial"/>
          <w:sz w:val="22"/>
          <w:szCs w:val="22"/>
        </w:rPr>
        <w:t>ci naprawczych, z zastrze</w:t>
      </w:r>
      <w:r w:rsidRPr="00E459C0">
        <w:rPr>
          <w:rFonts w:ascii="Arial" w:hAnsi="Arial" w:cs="Arial" w:hint="eastAsia"/>
          <w:sz w:val="22"/>
          <w:szCs w:val="22"/>
        </w:rPr>
        <w:t>ż</w:t>
      </w:r>
      <w:r w:rsidRPr="00E459C0">
        <w:rPr>
          <w:rFonts w:ascii="Arial" w:hAnsi="Arial" w:cs="Arial"/>
          <w:sz w:val="22"/>
          <w:szCs w:val="22"/>
        </w:rPr>
        <w:t>eniem ust. 2</w:t>
      </w:r>
      <w:r w:rsidR="00E459C0" w:rsidRPr="00E459C0">
        <w:rPr>
          <w:rFonts w:ascii="Arial" w:hAnsi="Arial" w:cs="Arial"/>
          <w:sz w:val="22"/>
          <w:szCs w:val="22"/>
        </w:rPr>
        <w:t xml:space="preserve"> niniejszego paragrafu</w:t>
      </w:r>
      <w:r w:rsidRPr="00E459C0">
        <w:rPr>
          <w:rFonts w:ascii="Arial" w:hAnsi="Arial" w:cs="Arial"/>
          <w:sz w:val="22"/>
          <w:szCs w:val="22"/>
        </w:rPr>
        <w:t>.</w:t>
      </w:r>
    </w:p>
    <w:p w14:paraId="095820E1" w14:textId="49A5DC94" w:rsidR="00622259" w:rsidRDefault="00147951" w:rsidP="00CE5EEB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3467C7">
        <w:rPr>
          <w:rFonts w:ascii="Arial" w:hAnsi="Arial" w:cs="Arial"/>
          <w:sz w:val="22"/>
          <w:szCs w:val="22"/>
        </w:rPr>
        <w:t>W przypadku konieczno</w:t>
      </w:r>
      <w:r w:rsidRPr="003467C7">
        <w:rPr>
          <w:rFonts w:ascii="Arial" w:hAnsi="Arial" w:cs="Arial" w:hint="eastAsia"/>
          <w:sz w:val="22"/>
          <w:szCs w:val="22"/>
        </w:rPr>
        <w:t>ś</w:t>
      </w:r>
      <w:r w:rsidRPr="003467C7">
        <w:rPr>
          <w:rFonts w:ascii="Arial" w:hAnsi="Arial" w:cs="Arial"/>
          <w:sz w:val="22"/>
          <w:szCs w:val="22"/>
        </w:rPr>
        <w:t>ci dokonania naprawy usterki polegaj</w:t>
      </w:r>
      <w:r w:rsidRPr="003467C7">
        <w:rPr>
          <w:rFonts w:ascii="Arial" w:hAnsi="Arial" w:cs="Arial" w:hint="eastAsia"/>
          <w:sz w:val="22"/>
          <w:szCs w:val="22"/>
        </w:rPr>
        <w:t>ą</w:t>
      </w:r>
      <w:r w:rsidRPr="003467C7">
        <w:rPr>
          <w:rFonts w:ascii="Arial" w:hAnsi="Arial" w:cs="Arial"/>
          <w:sz w:val="22"/>
          <w:szCs w:val="22"/>
        </w:rPr>
        <w:t>cej na wymianie uszkodzonych podzespo</w:t>
      </w:r>
      <w:r w:rsidRPr="003467C7">
        <w:rPr>
          <w:rFonts w:ascii="Arial" w:hAnsi="Arial" w:cs="Arial" w:hint="eastAsia"/>
          <w:sz w:val="22"/>
          <w:szCs w:val="22"/>
        </w:rPr>
        <w:t>łó</w:t>
      </w:r>
      <w:r w:rsidRPr="003467C7">
        <w:rPr>
          <w:rFonts w:ascii="Arial" w:hAnsi="Arial" w:cs="Arial"/>
          <w:sz w:val="22"/>
          <w:szCs w:val="22"/>
        </w:rPr>
        <w:t>w i cz</w:t>
      </w:r>
      <w:r w:rsidRPr="003467C7">
        <w:rPr>
          <w:rFonts w:ascii="Arial" w:hAnsi="Arial" w:cs="Arial" w:hint="eastAsia"/>
          <w:sz w:val="22"/>
          <w:szCs w:val="22"/>
        </w:rPr>
        <w:t>ęś</w:t>
      </w:r>
      <w:r w:rsidRPr="003467C7">
        <w:rPr>
          <w:rFonts w:ascii="Arial" w:hAnsi="Arial" w:cs="Arial"/>
          <w:sz w:val="22"/>
          <w:szCs w:val="22"/>
        </w:rPr>
        <w:t>ci, termin wykonania naprawy b</w:t>
      </w:r>
      <w:r w:rsidRPr="003467C7">
        <w:rPr>
          <w:rFonts w:ascii="Arial" w:hAnsi="Arial" w:cs="Arial" w:hint="eastAsia"/>
          <w:sz w:val="22"/>
          <w:szCs w:val="22"/>
        </w:rPr>
        <w:t>ę</w:t>
      </w:r>
      <w:r w:rsidRPr="003467C7">
        <w:rPr>
          <w:rFonts w:ascii="Arial" w:hAnsi="Arial" w:cs="Arial"/>
          <w:sz w:val="22"/>
          <w:szCs w:val="22"/>
        </w:rPr>
        <w:t xml:space="preserve">dzie </w:t>
      </w:r>
      <w:r w:rsidRPr="00E459C0">
        <w:rPr>
          <w:rFonts w:ascii="Arial" w:hAnsi="Arial" w:cs="Arial"/>
          <w:sz w:val="22"/>
          <w:szCs w:val="22"/>
        </w:rPr>
        <w:t>wynosi</w:t>
      </w:r>
      <w:r w:rsidRPr="00E459C0">
        <w:rPr>
          <w:rFonts w:ascii="Arial" w:hAnsi="Arial" w:cs="Arial" w:hint="eastAsia"/>
          <w:sz w:val="22"/>
          <w:szCs w:val="22"/>
        </w:rPr>
        <w:t>ł</w:t>
      </w:r>
      <w:r w:rsidRPr="00E459C0">
        <w:rPr>
          <w:rFonts w:ascii="Arial" w:hAnsi="Arial" w:cs="Arial"/>
          <w:sz w:val="22"/>
          <w:szCs w:val="22"/>
        </w:rPr>
        <w:t xml:space="preserve"> 5 dni kalendarzowych,</w:t>
      </w:r>
      <w:r w:rsidRPr="003467C7">
        <w:rPr>
          <w:rFonts w:ascii="Arial" w:hAnsi="Arial" w:cs="Arial"/>
          <w:sz w:val="22"/>
          <w:szCs w:val="22"/>
        </w:rPr>
        <w:t xml:space="preserve"> licz</w:t>
      </w:r>
      <w:r w:rsidRPr="003467C7">
        <w:rPr>
          <w:rFonts w:ascii="Arial" w:hAnsi="Arial" w:cs="Arial" w:hint="eastAsia"/>
          <w:sz w:val="22"/>
          <w:szCs w:val="22"/>
        </w:rPr>
        <w:t>ą</w:t>
      </w:r>
      <w:r w:rsidRPr="003467C7">
        <w:rPr>
          <w:rFonts w:ascii="Arial" w:hAnsi="Arial" w:cs="Arial"/>
          <w:sz w:val="22"/>
          <w:szCs w:val="22"/>
        </w:rPr>
        <w:t>c termin od dnia uzyskania przez Wykonawc</w:t>
      </w:r>
      <w:r w:rsidRPr="003467C7">
        <w:rPr>
          <w:rFonts w:ascii="Arial" w:hAnsi="Arial" w:cs="Arial" w:hint="eastAsia"/>
          <w:sz w:val="22"/>
          <w:szCs w:val="22"/>
        </w:rPr>
        <w:t>ę</w:t>
      </w:r>
      <w:r w:rsidRPr="003467C7">
        <w:rPr>
          <w:rFonts w:ascii="Arial" w:hAnsi="Arial" w:cs="Arial"/>
          <w:sz w:val="22"/>
          <w:szCs w:val="22"/>
        </w:rPr>
        <w:t xml:space="preserve"> zgody na zakup cz</w:t>
      </w:r>
      <w:r w:rsidRPr="003467C7">
        <w:rPr>
          <w:rFonts w:ascii="Arial" w:hAnsi="Arial" w:cs="Arial" w:hint="eastAsia"/>
          <w:sz w:val="22"/>
          <w:szCs w:val="22"/>
        </w:rPr>
        <w:t>ęś</w:t>
      </w:r>
      <w:r w:rsidRPr="003467C7">
        <w:rPr>
          <w:rFonts w:ascii="Arial" w:hAnsi="Arial" w:cs="Arial"/>
          <w:sz w:val="22"/>
          <w:szCs w:val="22"/>
        </w:rPr>
        <w:t>ci lub dostarczenia cz</w:t>
      </w:r>
      <w:r w:rsidRPr="003467C7">
        <w:rPr>
          <w:rFonts w:ascii="Arial" w:hAnsi="Arial" w:cs="Arial" w:hint="eastAsia"/>
          <w:sz w:val="22"/>
          <w:szCs w:val="22"/>
        </w:rPr>
        <w:t>ęś</w:t>
      </w:r>
      <w:r w:rsidRPr="003467C7">
        <w:rPr>
          <w:rFonts w:ascii="Arial" w:hAnsi="Arial" w:cs="Arial"/>
          <w:sz w:val="22"/>
          <w:szCs w:val="22"/>
        </w:rPr>
        <w:t>ci we w</w:t>
      </w:r>
      <w:r w:rsidRPr="003467C7">
        <w:rPr>
          <w:rFonts w:ascii="Arial" w:hAnsi="Arial" w:cs="Arial" w:hint="eastAsia"/>
          <w:sz w:val="22"/>
          <w:szCs w:val="22"/>
        </w:rPr>
        <w:t>ł</w:t>
      </w:r>
      <w:r w:rsidRPr="003467C7">
        <w:rPr>
          <w:rFonts w:ascii="Arial" w:hAnsi="Arial" w:cs="Arial"/>
          <w:sz w:val="22"/>
          <w:szCs w:val="22"/>
        </w:rPr>
        <w:t>asnym zakresie przez Zamawiaj</w:t>
      </w:r>
      <w:r w:rsidRPr="003467C7">
        <w:rPr>
          <w:rFonts w:ascii="Arial" w:hAnsi="Arial" w:cs="Arial" w:hint="eastAsia"/>
          <w:sz w:val="22"/>
          <w:szCs w:val="22"/>
        </w:rPr>
        <w:t>ą</w:t>
      </w:r>
      <w:r w:rsidRPr="003467C7">
        <w:rPr>
          <w:rFonts w:ascii="Arial" w:hAnsi="Arial" w:cs="Arial"/>
          <w:sz w:val="22"/>
          <w:szCs w:val="22"/>
        </w:rPr>
        <w:t>cego. W przypadku, gdy usuniecie awarii w windzie b</w:t>
      </w:r>
      <w:r w:rsidRPr="003467C7">
        <w:rPr>
          <w:rFonts w:ascii="Arial" w:hAnsi="Arial" w:cs="Arial" w:hint="eastAsia"/>
          <w:sz w:val="22"/>
          <w:szCs w:val="22"/>
        </w:rPr>
        <w:t>ę</w:t>
      </w:r>
      <w:r w:rsidRPr="003467C7">
        <w:rPr>
          <w:rFonts w:ascii="Arial" w:hAnsi="Arial" w:cs="Arial"/>
          <w:sz w:val="22"/>
          <w:szCs w:val="22"/>
        </w:rPr>
        <w:t>dzie wymaga</w:t>
      </w:r>
      <w:r w:rsidRPr="003467C7">
        <w:rPr>
          <w:rFonts w:ascii="Arial" w:hAnsi="Arial" w:cs="Arial" w:hint="eastAsia"/>
          <w:sz w:val="22"/>
          <w:szCs w:val="22"/>
        </w:rPr>
        <w:t>ł</w:t>
      </w:r>
      <w:r w:rsidRPr="003467C7">
        <w:rPr>
          <w:rFonts w:ascii="Arial" w:hAnsi="Arial" w:cs="Arial"/>
          <w:sz w:val="22"/>
          <w:szCs w:val="22"/>
        </w:rPr>
        <w:t>o oczekiwania na dostaw</w:t>
      </w:r>
      <w:r w:rsidRPr="003467C7">
        <w:rPr>
          <w:rFonts w:ascii="Arial" w:hAnsi="Arial" w:cs="Arial" w:hint="eastAsia"/>
          <w:sz w:val="22"/>
          <w:szCs w:val="22"/>
        </w:rPr>
        <w:t>ę</w:t>
      </w:r>
      <w:r w:rsidRPr="003467C7">
        <w:rPr>
          <w:rFonts w:ascii="Arial" w:hAnsi="Arial" w:cs="Arial"/>
          <w:sz w:val="22"/>
          <w:szCs w:val="22"/>
        </w:rPr>
        <w:t xml:space="preserve"> cz</w:t>
      </w:r>
      <w:r w:rsidRPr="003467C7">
        <w:rPr>
          <w:rFonts w:ascii="Arial" w:hAnsi="Arial" w:cs="Arial" w:hint="eastAsia"/>
          <w:sz w:val="22"/>
          <w:szCs w:val="22"/>
        </w:rPr>
        <w:t>ęś</w:t>
      </w:r>
      <w:r w:rsidRPr="003467C7">
        <w:rPr>
          <w:rFonts w:ascii="Arial" w:hAnsi="Arial" w:cs="Arial"/>
          <w:sz w:val="22"/>
          <w:szCs w:val="22"/>
        </w:rPr>
        <w:t>ci lub materia</w:t>
      </w:r>
      <w:r w:rsidRPr="003467C7">
        <w:rPr>
          <w:rFonts w:ascii="Arial" w:hAnsi="Arial" w:cs="Arial" w:hint="eastAsia"/>
          <w:sz w:val="22"/>
          <w:szCs w:val="22"/>
        </w:rPr>
        <w:t>łó</w:t>
      </w:r>
      <w:r w:rsidRPr="003467C7">
        <w:rPr>
          <w:rFonts w:ascii="Arial" w:hAnsi="Arial" w:cs="Arial"/>
          <w:sz w:val="22"/>
          <w:szCs w:val="22"/>
        </w:rPr>
        <w:t>w od producenta urz</w:t>
      </w:r>
      <w:r w:rsidRPr="003467C7">
        <w:rPr>
          <w:rFonts w:ascii="Arial" w:hAnsi="Arial" w:cs="Arial" w:hint="eastAsia"/>
          <w:sz w:val="22"/>
          <w:szCs w:val="22"/>
        </w:rPr>
        <w:t>ą</w:t>
      </w:r>
      <w:r w:rsidRPr="003467C7">
        <w:rPr>
          <w:rFonts w:ascii="Arial" w:hAnsi="Arial" w:cs="Arial"/>
          <w:sz w:val="22"/>
          <w:szCs w:val="22"/>
        </w:rPr>
        <w:t>dzenia, termin usuni</w:t>
      </w:r>
      <w:r w:rsidRPr="003467C7">
        <w:rPr>
          <w:rFonts w:ascii="Arial" w:hAnsi="Arial" w:cs="Arial" w:hint="eastAsia"/>
          <w:sz w:val="22"/>
          <w:szCs w:val="22"/>
        </w:rPr>
        <w:t>ę</w:t>
      </w:r>
      <w:r w:rsidRPr="003467C7">
        <w:rPr>
          <w:rFonts w:ascii="Arial" w:hAnsi="Arial" w:cs="Arial"/>
          <w:sz w:val="22"/>
          <w:szCs w:val="22"/>
        </w:rPr>
        <w:t>cia tej awarii zostanie wyd</w:t>
      </w:r>
      <w:r w:rsidRPr="003467C7">
        <w:rPr>
          <w:rFonts w:ascii="Arial" w:hAnsi="Arial" w:cs="Arial" w:hint="eastAsia"/>
          <w:sz w:val="22"/>
          <w:szCs w:val="22"/>
        </w:rPr>
        <w:t>ł</w:t>
      </w:r>
      <w:r w:rsidRPr="003467C7">
        <w:rPr>
          <w:rFonts w:ascii="Arial" w:hAnsi="Arial" w:cs="Arial"/>
          <w:sz w:val="22"/>
          <w:szCs w:val="22"/>
        </w:rPr>
        <w:t>u</w:t>
      </w:r>
      <w:r w:rsidRPr="003467C7">
        <w:rPr>
          <w:rFonts w:ascii="Arial" w:hAnsi="Arial" w:cs="Arial" w:hint="eastAsia"/>
          <w:sz w:val="22"/>
          <w:szCs w:val="22"/>
        </w:rPr>
        <w:t>ż</w:t>
      </w:r>
      <w:r w:rsidRPr="003467C7">
        <w:rPr>
          <w:rFonts w:ascii="Arial" w:hAnsi="Arial" w:cs="Arial"/>
          <w:sz w:val="22"/>
          <w:szCs w:val="22"/>
        </w:rPr>
        <w:t>ony o czas dostawy w/wym. cz</w:t>
      </w:r>
      <w:r w:rsidRPr="003467C7">
        <w:rPr>
          <w:rFonts w:ascii="Arial" w:hAnsi="Arial" w:cs="Arial" w:hint="eastAsia"/>
          <w:sz w:val="22"/>
          <w:szCs w:val="22"/>
        </w:rPr>
        <w:t>ęś</w:t>
      </w:r>
      <w:r w:rsidRPr="003467C7">
        <w:rPr>
          <w:rFonts w:ascii="Arial" w:hAnsi="Arial" w:cs="Arial"/>
          <w:sz w:val="22"/>
          <w:szCs w:val="22"/>
        </w:rPr>
        <w:t>ci lub materia</w:t>
      </w:r>
      <w:r w:rsidRPr="003467C7">
        <w:rPr>
          <w:rFonts w:ascii="Arial" w:hAnsi="Arial" w:cs="Arial" w:hint="eastAsia"/>
          <w:sz w:val="22"/>
          <w:szCs w:val="22"/>
        </w:rPr>
        <w:t>łó</w:t>
      </w:r>
      <w:r w:rsidRPr="003467C7">
        <w:rPr>
          <w:rFonts w:ascii="Arial" w:hAnsi="Arial" w:cs="Arial"/>
          <w:sz w:val="22"/>
          <w:szCs w:val="22"/>
        </w:rPr>
        <w:t>w, o czym Wykonawca jest zobowi</w:t>
      </w:r>
      <w:r w:rsidRPr="003467C7">
        <w:rPr>
          <w:rFonts w:ascii="Arial" w:hAnsi="Arial" w:cs="Arial" w:hint="eastAsia"/>
          <w:sz w:val="22"/>
          <w:szCs w:val="22"/>
        </w:rPr>
        <w:t>ą</w:t>
      </w:r>
      <w:r w:rsidRPr="003467C7">
        <w:rPr>
          <w:rFonts w:ascii="Arial" w:hAnsi="Arial" w:cs="Arial"/>
          <w:sz w:val="22"/>
          <w:szCs w:val="22"/>
        </w:rPr>
        <w:t>zany poinformowa</w:t>
      </w:r>
      <w:r w:rsidRPr="003467C7">
        <w:rPr>
          <w:rFonts w:ascii="Arial" w:hAnsi="Arial" w:cs="Arial" w:hint="eastAsia"/>
          <w:sz w:val="22"/>
          <w:szCs w:val="22"/>
        </w:rPr>
        <w:t>ć</w:t>
      </w:r>
      <w:r w:rsidRPr="003467C7">
        <w:rPr>
          <w:rFonts w:ascii="Arial" w:hAnsi="Arial" w:cs="Arial"/>
          <w:sz w:val="22"/>
          <w:szCs w:val="22"/>
        </w:rPr>
        <w:t xml:space="preserve"> Zamawiaj</w:t>
      </w:r>
      <w:r w:rsidRPr="003467C7">
        <w:rPr>
          <w:rFonts w:ascii="Arial" w:hAnsi="Arial" w:cs="Arial" w:hint="eastAsia"/>
          <w:sz w:val="22"/>
          <w:szCs w:val="22"/>
        </w:rPr>
        <w:t>ą</w:t>
      </w:r>
      <w:r w:rsidRPr="003467C7">
        <w:rPr>
          <w:rFonts w:ascii="Arial" w:hAnsi="Arial" w:cs="Arial"/>
          <w:sz w:val="22"/>
          <w:szCs w:val="22"/>
        </w:rPr>
        <w:t>cego. Maksymalny czas naprawy windy nie mo</w:t>
      </w:r>
      <w:r w:rsidRPr="003467C7">
        <w:rPr>
          <w:rFonts w:ascii="Arial" w:hAnsi="Arial" w:cs="Arial" w:hint="eastAsia"/>
          <w:sz w:val="22"/>
          <w:szCs w:val="22"/>
        </w:rPr>
        <w:t>ż</w:t>
      </w:r>
      <w:r w:rsidRPr="003467C7">
        <w:rPr>
          <w:rFonts w:ascii="Arial" w:hAnsi="Arial" w:cs="Arial"/>
          <w:sz w:val="22"/>
          <w:szCs w:val="22"/>
        </w:rPr>
        <w:t>e jednak przekroczy</w:t>
      </w:r>
      <w:r w:rsidRPr="003467C7">
        <w:rPr>
          <w:rFonts w:ascii="Arial" w:hAnsi="Arial" w:cs="Arial" w:hint="eastAsia"/>
          <w:sz w:val="22"/>
          <w:szCs w:val="22"/>
        </w:rPr>
        <w:t>ć</w:t>
      </w:r>
      <w:r w:rsidRPr="003467C7">
        <w:rPr>
          <w:rFonts w:ascii="Arial" w:hAnsi="Arial" w:cs="Arial"/>
          <w:sz w:val="22"/>
          <w:szCs w:val="22"/>
        </w:rPr>
        <w:t xml:space="preserve"> 30 dni kalendarzowych.</w:t>
      </w:r>
    </w:p>
    <w:p w14:paraId="7B0BE7FD" w14:textId="77777777" w:rsidR="0032245C" w:rsidRDefault="0032245C" w:rsidP="0032245C">
      <w:pPr>
        <w:pStyle w:val="Tekstpodstawowy3"/>
        <w:spacing w:line="360" w:lineRule="auto"/>
        <w:rPr>
          <w:rFonts w:ascii="Arial" w:hAnsi="Arial" w:cs="Arial"/>
          <w:sz w:val="22"/>
          <w:szCs w:val="22"/>
        </w:rPr>
      </w:pPr>
    </w:p>
    <w:p w14:paraId="14F21615" w14:textId="77777777" w:rsidR="007F26A5" w:rsidRPr="007F26A5" w:rsidRDefault="007F26A5" w:rsidP="00CE5EEB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F26A5">
        <w:rPr>
          <w:rFonts w:ascii="Arial" w:hAnsi="Arial" w:cs="Arial"/>
          <w:sz w:val="22"/>
          <w:szCs w:val="22"/>
        </w:rPr>
        <w:t>Wykonuj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c czynno</w:t>
      </w:r>
      <w:r w:rsidRPr="007F26A5">
        <w:rPr>
          <w:rFonts w:ascii="Arial" w:hAnsi="Arial" w:cs="Arial" w:hint="eastAsia"/>
          <w:sz w:val="22"/>
          <w:szCs w:val="22"/>
        </w:rPr>
        <w:t>ś</w:t>
      </w:r>
      <w:r w:rsidRPr="007F26A5">
        <w:rPr>
          <w:rFonts w:ascii="Arial" w:hAnsi="Arial" w:cs="Arial"/>
          <w:sz w:val="22"/>
          <w:szCs w:val="22"/>
        </w:rPr>
        <w:t>ci okre</w:t>
      </w:r>
      <w:r w:rsidRPr="007F26A5">
        <w:rPr>
          <w:rFonts w:ascii="Arial" w:hAnsi="Arial" w:cs="Arial" w:hint="eastAsia"/>
          <w:sz w:val="22"/>
          <w:szCs w:val="22"/>
        </w:rPr>
        <w:t>ś</w:t>
      </w:r>
      <w:r w:rsidRPr="007F26A5">
        <w:rPr>
          <w:rFonts w:ascii="Arial" w:hAnsi="Arial" w:cs="Arial"/>
          <w:sz w:val="22"/>
          <w:szCs w:val="22"/>
        </w:rPr>
        <w:t>lone w § 1 Wykonawca zobowi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zany jest do:</w:t>
      </w:r>
    </w:p>
    <w:p w14:paraId="2645DBE7" w14:textId="77777777" w:rsidR="007F26A5" w:rsidRDefault="007F26A5" w:rsidP="00CE5EEB">
      <w:pPr>
        <w:pStyle w:val="Tekstpodstawowy3"/>
        <w:numPr>
          <w:ilvl w:val="0"/>
          <w:numId w:val="23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F26A5">
        <w:rPr>
          <w:rFonts w:ascii="Arial" w:hAnsi="Arial" w:cs="Arial"/>
          <w:sz w:val="22"/>
          <w:szCs w:val="22"/>
        </w:rPr>
        <w:t>sporz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dzania protoko</w:t>
      </w:r>
      <w:r w:rsidRPr="007F26A5">
        <w:rPr>
          <w:rFonts w:ascii="Arial" w:hAnsi="Arial" w:cs="Arial" w:hint="eastAsia"/>
          <w:sz w:val="22"/>
          <w:szCs w:val="22"/>
        </w:rPr>
        <w:t>ł</w:t>
      </w:r>
      <w:r w:rsidRPr="007F26A5">
        <w:rPr>
          <w:rFonts w:ascii="Arial" w:hAnsi="Arial" w:cs="Arial"/>
          <w:sz w:val="22"/>
          <w:szCs w:val="22"/>
        </w:rPr>
        <w:t>u z dokonywanych robót, bada</w:t>
      </w:r>
      <w:r w:rsidRPr="007F26A5">
        <w:rPr>
          <w:rFonts w:ascii="Arial" w:hAnsi="Arial" w:cs="Arial" w:hint="eastAsia"/>
          <w:sz w:val="22"/>
          <w:szCs w:val="22"/>
        </w:rPr>
        <w:t>ń</w:t>
      </w:r>
      <w:r w:rsidR="005B5A19">
        <w:rPr>
          <w:rFonts w:ascii="Arial" w:hAnsi="Arial" w:cs="Arial"/>
          <w:sz w:val="22"/>
          <w:szCs w:val="22"/>
        </w:rPr>
        <w:t>, pomiarów i testów;</w:t>
      </w:r>
    </w:p>
    <w:p w14:paraId="6111F034" w14:textId="77777777" w:rsidR="007F26A5" w:rsidRDefault="007F26A5" w:rsidP="00CE5EEB">
      <w:pPr>
        <w:pStyle w:val="Tekstpodstawowy3"/>
        <w:numPr>
          <w:ilvl w:val="0"/>
          <w:numId w:val="23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F26A5">
        <w:rPr>
          <w:rFonts w:ascii="Arial" w:hAnsi="Arial" w:cs="Arial"/>
          <w:sz w:val="22"/>
          <w:szCs w:val="22"/>
        </w:rPr>
        <w:t>sporz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dzania protoko</w:t>
      </w:r>
      <w:r w:rsidRPr="007F26A5">
        <w:rPr>
          <w:rFonts w:ascii="Arial" w:hAnsi="Arial" w:cs="Arial" w:hint="eastAsia"/>
          <w:sz w:val="22"/>
          <w:szCs w:val="22"/>
        </w:rPr>
        <w:t>ł</w:t>
      </w:r>
      <w:r w:rsidRPr="007F26A5">
        <w:rPr>
          <w:rFonts w:ascii="Arial" w:hAnsi="Arial" w:cs="Arial"/>
          <w:sz w:val="22"/>
          <w:szCs w:val="22"/>
        </w:rPr>
        <w:t>u z prowadzonych czynno</w:t>
      </w:r>
      <w:r w:rsidRPr="007F26A5">
        <w:rPr>
          <w:rFonts w:ascii="Arial" w:hAnsi="Arial" w:cs="Arial" w:hint="eastAsia"/>
          <w:sz w:val="22"/>
          <w:szCs w:val="22"/>
        </w:rPr>
        <w:t>ś</w:t>
      </w:r>
      <w:r w:rsidR="005B5A19">
        <w:rPr>
          <w:rFonts w:ascii="Arial" w:hAnsi="Arial" w:cs="Arial"/>
          <w:sz w:val="22"/>
          <w:szCs w:val="22"/>
        </w:rPr>
        <w:t>ci konserwacyjnych;</w:t>
      </w:r>
    </w:p>
    <w:p w14:paraId="0838D914" w14:textId="77777777" w:rsidR="007F26A5" w:rsidRPr="007F26A5" w:rsidRDefault="007F26A5" w:rsidP="00CE5EEB">
      <w:pPr>
        <w:pStyle w:val="Tekstpodstawowy3"/>
        <w:numPr>
          <w:ilvl w:val="0"/>
          <w:numId w:val="23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F26A5">
        <w:rPr>
          <w:rFonts w:ascii="Arial" w:hAnsi="Arial" w:cs="Arial"/>
          <w:sz w:val="22"/>
          <w:szCs w:val="22"/>
        </w:rPr>
        <w:t>dokonywania czynno</w:t>
      </w:r>
      <w:r w:rsidRPr="007F26A5">
        <w:rPr>
          <w:rFonts w:ascii="Arial" w:hAnsi="Arial" w:cs="Arial" w:hint="eastAsia"/>
          <w:sz w:val="22"/>
          <w:szCs w:val="22"/>
        </w:rPr>
        <w:t>ś</w:t>
      </w:r>
      <w:r w:rsidRPr="007F26A5">
        <w:rPr>
          <w:rFonts w:ascii="Arial" w:hAnsi="Arial" w:cs="Arial"/>
          <w:sz w:val="22"/>
          <w:szCs w:val="22"/>
        </w:rPr>
        <w:t>ci konserwacyjnych tak</w:t>
      </w:r>
      <w:r w:rsidRPr="007F26A5">
        <w:rPr>
          <w:rFonts w:ascii="Arial" w:hAnsi="Arial" w:cs="Arial" w:hint="eastAsia"/>
          <w:sz w:val="22"/>
          <w:szCs w:val="22"/>
        </w:rPr>
        <w:t>ż</w:t>
      </w:r>
      <w:r w:rsidRPr="007F26A5">
        <w:rPr>
          <w:rFonts w:ascii="Arial" w:hAnsi="Arial" w:cs="Arial"/>
          <w:sz w:val="22"/>
          <w:szCs w:val="22"/>
        </w:rPr>
        <w:t>e tych elementów wind, które w czasie trwania umowy zosta</w:t>
      </w:r>
      <w:r w:rsidRPr="007F26A5">
        <w:rPr>
          <w:rFonts w:ascii="Arial" w:hAnsi="Arial" w:cs="Arial" w:hint="eastAsia"/>
          <w:sz w:val="22"/>
          <w:szCs w:val="22"/>
        </w:rPr>
        <w:t>ł</w:t>
      </w:r>
      <w:r w:rsidRPr="007F26A5">
        <w:rPr>
          <w:rFonts w:ascii="Arial" w:hAnsi="Arial" w:cs="Arial"/>
          <w:sz w:val="22"/>
          <w:szCs w:val="22"/>
        </w:rPr>
        <w:t>y wymienione.</w:t>
      </w:r>
    </w:p>
    <w:p w14:paraId="07EC941C" w14:textId="77777777" w:rsidR="007F26A5" w:rsidRDefault="007F26A5" w:rsidP="00CE5EEB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F26A5">
        <w:rPr>
          <w:rFonts w:ascii="Arial" w:hAnsi="Arial" w:cs="Arial"/>
          <w:sz w:val="22"/>
          <w:szCs w:val="22"/>
        </w:rPr>
        <w:t>Do obowi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zków Wykonawcy nale</w:t>
      </w:r>
      <w:r w:rsidRPr="007F26A5">
        <w:rPr>
          <w:rFonts w:ascii="Arial" w:hAnsi="Arial" w:cs="Arial" w:hint="eastAsia"/>
          <w:sz w:val="22"/>
          <w:szCs w:val="22"/>
        </w:rPr>
        <w:t>ż</w:t>
      </w:r>
      <w:r w:rsidRPr="007F26A5">
        <w:rPr>
          <w:rFonts w:ascii="Arial" w:hAnsi="Arial" w:cs="Arial"/>
          <w:sz w:val="22"/>
          <w:szCs w:val="22"/>
        </w:rPr>
        <w:t>y równie</w:t>
      </w:r>
      <w:r w:rsidRPr="007F26A5">
        <w:rPr>
          <w:rFonts w:ascii="Arial" w:hAnsi="Arial" w:cs="Arial" w:hint="eastAsia"/>
          <w:sz w:val="22"/>
          <w:szCs w:val="22"/>
        </w:rPr>
        <w:t>ż</w:t>
      </w:r>
      <w:r w:rsidRPr="007F26A5">
        <w:rPr>
          <w:rFonts w:ascii="Arial" w:hAnsi="Arial" w:cs="Arial"/>
          <w:sz w:val="22"/>
          <w:szCs w:val="22"/>
        </w:rPr>
        <w:t xml:space="preserve"> prowadzenie dziennika przegl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du i konserwacji wind, który powinien zawiera</w:t>
      </w:r>
      <w:r w:rsidRPr="007F26A5">
        <w:rPr>
          <w:rFonts w:ascii="Arial" w:hAnsi="Arial" w:cs="Arial" w:hint="eastAsia"/>
          <w:sz w:val="22"/>
          <w:szCs w:val="22"/>
        </w:rPr>
        <w:t>ć</w:t>
      </w:r>
      <w:r w:rsidRPr="007F26A5">
        <w:rPr>
          <w:rFonts w:ascii="Arial" w:hAnsi="Arial" w:cs="Arial"/>
          <w:sz w:val="22"/>
          <w:szCs w:val="22"/>
        </w:rPr>
        <w:t xml:space="preserve"> nazw</w:t>
      </w:r>
      <w:r w:rsidRPr="007F26A5">
        <w:rPr>
          <w:rFonts w:ascii="Arial" w:hAnsi="Arial" w:cs="Arial" w:hint="eastAsia"/>
          <w:sz w:val="22"/>
          <w:szCs w:val="22"/>
        </w:rPr>
        <w:t>ę</w:t>
      </w:r>
      <w:r w:rsidRPr="007F26A5">
        <w:rPr>
          <w:rFonts w:ascii="Arial" w:hAnsi="Arial" w:cs="Arial"/>
          <w:sz w:val="22"/>
          <w:szCs w:val="22"/>
        </w:rPr>
        <w:t xml:space="preserve"> obiektu, nr kolejny dziennika, nazw</w:t>
      </w:r>
      <w:r w:rsidRPr="007F26A5">
        <w:rPr>
          <w:rFonts w:ascii="Arial" w:hAnsi="Arial" w:cs="Arial" w:hint="eastAsia"/>
          <w:sz w:val="22"/>
          <w:szCs w:val="22"/>
        </w:rPr>
        <w:t>ę</w:t>
      </w:r>
      <w:r w:rsidRPr="007F26A5">
        <w:rPr>
          <w:rFonts w:ascii="Arial" w:hAnsi="Arial" w:cs="Arial"/>
          <w:sz w:val="22"/>
          <w:szCs w:val="22"/>
        </w:rPr>
        <w:t xml:space="preserve"> windy, liczb</w:t>
      </w:r>
      <w:r w:rsidRPr="007F26A5">
        <w:rPr>
          <w:rFonts w:ascii="Arial" w:hAnsi="Arial" w:cs="Arial" w:hint="eastAsia"/>
          <w:sz w:val="22"/>
          <w:szCs w:val="22"/>
        </w:rPr>
        <w:t>ę</w:t>
      </w:r>
      <w:r w:rsidRPr="007F26A5">
        <w:rPr>
          <w:rFonts w:ascii="Arial" w:hAnsi="Arial" w:cs="Arial"/>
          <w:sz w:val="22"/>
          <w:szCs w:val="22"/>
        </w:rPr>
        <w:t xml:space="preserve"> kolejno ponumerowanych stron, wykaz osób uprawnionych do dokonywania  wpisu ze strony Wykonawcy, wykaz osób wyznaczonych do wykonywania prac zwi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zanych z przegl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="005B5A19">
        <w:rPr>
          <w:rFonts w:ascii="Arial" w:hAnsi="Arial" w:cs="Arial"/>
          <w:sz w:val="22"/>
          <w:szCs w:val="22"/>
        </w:rPr>
        <w:t>dami i konserwacjami z </w:t>
      </w:r>
      <w:r w:rsidRPr="007F26A5">
        <w:rPr>
          <w:rFonts w:ascii="Arial" w:hAnsi="Arial" w:cs="Arial"/>
          <w:sz w:val="22"/>
          <w:szCs w:val="22"/>
        </w:rPr>
        <w:t>podaniem ich uprawnie</w:t>
      </w:r>
      <w:r w:rsidRPr="007F26A5">
        <w:rPr>
          <w:rFonts w:ascii="Arial" w:hAnsi="Arial" w:cs="Arial" w:hint="eastAsia"/>
          <w:sz w:val="22"/>
          <w:szCs w:val="22"/>
        </w:rPr>
        <w:t>ń</w:t>
      </w:r>
      <w:r w:rsidRPr="007F26A5">
        <w:rPr>
          <w:rFonts w:ascii="Arial" w:hAnsi="Arial" w:cs="Arial"/>
          <w:sz w:val="22"/>
          <w:szCs w:val="22"/>
        </w:rPr>
        <w:t>, nr kolejny wpisu, dat</w:t>
      </w:r>
      <w:r w:rsidRPr="007F26A5">
        <w:rPr>
          <w:rFonts w:ascii="Arial" w:hAnsi="Arial" w:cs="Arial" w:hint="eastAsia"/>
          <w:sz w:val="22"/>
          <w:szCs w:val="22"/>
        </w:rPr>
        <w:t>ę</w:t>
      </w:r>
      <w:r w:rsidRPr="007F26A5">
        <w:rPr>
          <w:rFonts w:ascii="Arial" w:hAnsi="Arial" w:cs="Arial"/>
          <w:sz w:val="22"/>
          <w:szCs w:val="22"/>
        </w:rPr>
        <w:t xml:space="preserve"> wpisu, imi</w:t>
      </w:r>
      <w:r w:rsidRPr="007F26A5">
        <w:rPr>
          <w:rFonts w:ascii="Arial" w:hAnsi="Arial" w:cs="Arial" w:hint="eastAsia"/>
          <w:sz w:val="22"/>
          <w:szCs w:val="22"/>
        </w:rPr>
        <w:t>ę</w:t>
      </w:r>
      <w:r w:rsidRPr="007F26A5">
        <w:rPr>
          <w:rFonts w:ascii="Arial" w:hAnsi="Arial" w:cs="Arial"/>
          <w:sz w:val="22"/>
          <w:szCs w:val="22"/>
        </w:rPr>
        <w:t xml:space="preserve"> i nazwisko osoby dokonuj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cej wpisu, opis czynno</w:t>
      </w:r>
      <w:r w:rsidRPr="007F26A5">
        <w:rPr>
          <w:rFonts w:ascii="Arial" w:hAnsi="Arial" w:cs="Arial" w:hint="eastAsia"/>
          <w:sz w:val="22"/>
          <w:szCs w:val="22"/>
        </w:rPr>
        <w:t>ś</w:t>
      </w:r>
      <w:r w:rsidRPr="007F26A5">
        <w:rPr>
          <w:rFonts w:ascii="Arial" w:hAnsi="Arial" w:cs="Arial"/>
          <w:sz w:val="22"/>
          <w:szCs w:val="22"/>
        </w:rPr>
        <w:t>ci i zdarzenia, aktualny stan techniczny windy lub instalacji b</w:t>
      </w:r>
      <w:r w:rsidRPr="007F26A5">
        <w:rPr>
          <w:rFonts w:ascii="Arial" w:hAnsi="Arial" w:cs="Arial" w:hint="eastAsia"/>
          <w:sz w:val="22"/>
          <w:szCs w:val="22"/>
        </w:rPr>
        <w:t>ę</w:t>
      </w:r>
      <w:r w:rsidRPr="007F26A5">
        <w:rPr>
          <w:rFonts w:ascii="Arial" w:hAnsi="Arial" w:cs="Arial"/>
          <w:sz w:val="22"/>
          <w:szCs w:val="22"/>
        </w:rPr>
        <w:t>d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cych przedmiotem wykonywanych czynno</w:t>
      </w:r>
      <w:r w:rsidRPr="007F26A5">
        <w:rPr>
          <w:rFonts w:ascii="Arial" w:hAnsi="Arial" w:cs="Arial" w:hint="eastAsia"/>
          <w:sz w:val="22"/>
          <w:szCs w:val="22"/>
        </w:rPr>
        <w:t>ś</w:t>
      </w:r>
      <w:r w:rsidRPr="007F26A5">
        <w:rPr>
          <w:rFonts w:ascii="Arial" w:hAnsi="Arial" w:cs="Arial"/>
          <w:sz w:val="22"/>
          <w:szCs w:val="22"/>
        </w:rPr>
        <w:t>ci, imi</w:t>
      </w:r>
      <w:r w:rsidRPr="007F26A5">
        <w:rPr>
          <w:rFonts w:ascii="Arial" w:hAnsi="Arial" w:cs="Arial" w:hint="eastAsia"/>
          <w:sz w:val="22"/>
          <w:szCs w:val="22"/>
        </w:rPr>
        <w:t>ę</w:t>
      </w:r>
      <w:r w:rsidRPr="007F26A5">
        <w:rPr>
          <w:rFonts w:ascii="Arial" w:hAnsi="Arial" w:cs="Arial"/>
          <w:sz w:val="22"/>
          <w:szCs w:val="22"/>
        </w:rPr>
        <w:t xml:space="preserve"> i nazwisko osoby wykonuj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cej opisane czynno</w:t>
      </w:r>
      <w:r w:rsidRPr="007F26A5">
        <w:rPr>
          <w:rFonts w:ascii="Arial" w:hAnsi="Arial" w:cs="Arial" w:hint="eastAsia"/>
          <w:sz w:val="22"/>
          <w:szCs w:val="22"/>
        </w:rPr>
        <w:t>ś</w:t>
      </w:r>
      <w:r w:rsidRPr="007F26A5">
        <w:rPr>
          <w:rFonts w:ascii="Arial" w:hAnsi="Arial" w:cs="Arial"/>
          <w:sz w:val="22"/>
          <w:szCs w:val="22"/>
        </w:rPr>
        <w:t>ci, miejsce na uwagi.</w:t>
      </w:r>
    </w:p>
    <w:p w14:paraId="19FAA05C" w14:textId="77777777" w:rsidR="007F26A5" w:rsidRDefault="007F26A5" w:rsidP="00CE5EEB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F26A5">
        <w:rPr>
          <w:rFonts w:ascii="Arial" w:hAnsi="Arial" w:cs="Arial"/>
          <w:sz w:val="22"/>
          <w:szCs w:val="22"/>
        </w:rPr>
        <w:t>Wyniki ze stanu przegl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dów i konserwacji wind ka</w:t>
      </w:r>
      <w:r w:rsidRPr="007F26A5">
        <w:rPr>
          <w:rFonts w:ascii="Arial" w:hAnsi="Arial" w:cs="Arial" w:hint="eastAsia"/>
          <w:sz w:val="22"/>
          <w:szCs w:val="22"/>
        </w:rPr>
        <w:t>ż</w:t>
      </w:r>
      <w:r w:rsidRPr="007F26A5">
        <w:rPr>
          <w:rFonts w:ascii="Arial" w:hAnsi="Arial" w:cs="Arial"/>
          <w:sz w:val="22"/>
          <w:szCs w:val="22"/>
        </w:rPr>
        <w:t>dorazowo po dokonanym przegl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dzie musz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 xml:space="preserve"> by</w:t>
      </w:r>
      <w:r w:rsidRPr="007F26A5">
        <w:rPr>
          <w:rFonts w:ascii="Arial" w:hAnsi="Arial" w:cs="Arial" w:hint="eastAsia"/>
          <w:sz w:val="22"/>
          <w:szCs w:val="22"/>
        </w:rPr>
        <w:t>ć</w:t>
      </w:r>
      <w:r w:rsidRPr="007F26A5">
        <w:rPr>
          <w:rFonts w:ascii="Arial" w:hAnsi="Arial" w:cs="Arial"/>
          <w:sz w:val="22"/>
          <w:szCs w:val="22"/>
        </w:rPr>
        <w:t xml:space="preserve"> wpisane do dziennika przegl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du i konserwacji tego urz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dzenia.</w:t>
      </w:r>
    </w:p>
    <w:p w14:paraId="2F7762B3" w14:textId="77777777" w:rsidR="00C23D8F" w:rsidRDefault="007F26A5" w:rsidP="00CE5EEB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C23D8F">
        <w:rPr>
          <w:rFonts w:ascii="Arial" w:hAnsi="Arial" w:cs="Arial"/>
          <w:sz w:val="22"/>
          <w:szCs w:val="22"/>
        </w:rPr>
        <w:t>Dziennik przegl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 xml:space="preserve">du i konserwacji wind, o którym mowa </w:t>
      </w:r>
      <w:r w:rsidR="00C23D8F">
        <w:rPr>
          <w:rFonts w:ascii="Arial" w:hAnsi="Arial" w:cs="Arial"/>
          <w:sz w:val="22"/>
          <w:szCs w:val="22"/>
        </w:rPr>
        <w:t xml:space="preserve">powyżej </w:t>
      </w:r>
      <w:r w:rsidRPr="00C23D8F">
        <w:rPr>
          <w:rFonts w:ascii="Arial" w:hAnsi="Arial" w:cs="Arial"/>
          <w:sz w:val="22"/>
          <w:szCs w:val="22"/>
        </w:rPr>
        <w:t>stanowi w</w:t>
      </w:r>
      <w:r w:rsidRPr="00C23D8F">
        <w:rPr>
          <w:rFonts w:ascii="Arial" w:hAnsi="Arial" w:cs="Arial" w:hint="eastAsia"/>
          <w:sz w:val="22"/>
          <w:szCs w:val="22"/>
        </w:rPr>
        <w:t>ł</w:t>
      </w:r>
      <w:r w:rsidRPr="00C23D8F">
        <w:rPr>
          <w:rFonts w:ascii="Arial" w:hAnsi="Arial" w:cs="Arial"/>
          <w:sz w:val="22"/>
          <w:szCs w:val="22"/>
        </w:rPr>
        <w:t>asno</w:t>
      </w:r>
      <w:r w:rsidRPr="00C23D8F">
        <w:rPr>
          <w:rFonts w:ascii="Arial" w:hAnsi="Arial" w:cs="Arial" w:hint="eastAsia"/>
          <w:sz w:val="22"/>
          <w:szCs w:val="22"/>
        </w:rPr>
        <w:t>ść</w:t>
      </w:r>
      <w:r w:rsidRPr="00C23D8F">
        <w:rPr>
          <w:rFonts w:ascii="Arial" w:hAnsi="Arial" w:cs="Arial"/>
          <w:sz w:val="22"/>
          <w:szCs w:val="22"/>
        </w:rPr>
        <w:t xml:space="preserve"> Zamawiaj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>cego i przechowywany jest na terenie obiektu przez osob</w:t>
      </w:r>
      <w:r w:rsidRPr="00C23D8F">
        <w:rPr>
          <w:rFonts w:ascii="Arial" w:hAnsi="Arial" w:cs="Arial" w:hint="eastAsia"/>
          <w:sz w:val="22"/>
          <w:szCs w:val="22"/>
        </w:rPr>
        <w:t>ę</w:t>
      </w:r>
      <w:r w:rsidRPr="00C23D8F">
        <w:rPr>
          <w:rFonts w:ascii="Arial" w:hAnsi="Arial" w:cs="Arial"/>
          <w:sz w:val="22"/>
          <w:szCs w:val="22"/>
        </w:rPr>
        <w:t xml:space="preserve"> przez niego upowa</w:t>
      </w:r>
      <w:r w:rsidRPr="00C23D8F">
        <w:rPr>
          <w:rFonts w:ascii="Arial" w:hAnsi="Arial" w:cs="Arial" w:hint="eastAsia"/>
          <w:sz w:val="22"/>
          <w:szCs w:val="22"/>
        </w:rPr>
        <w:t>ż</w:t>
      </w:r>
      <w:r w:rsidRPr="00C23D8F">
        <w:rPr>
          <w:rFonts w:ascii="Arial" w:hAnsi="Arial" w:cs="Arial"/>
          <w:sz w:val="22"/>
          <w:szCs w:val="22"/>
        </w:rPr>
        <w:t>nion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>.</w:t>
      </w:r>
    </w:p>
    <w:p w14:paraId="12124778" w14:textId="77777777" w:rsidR="00C23D8F" w:rsidRDefault="007F26A5" w:rsidP="00CE5EEB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C23D8F">
        <w:rPr>
          <w:rFonts w:ascii="Arial" w:hAnsi="Arial" w:cs="Arial"/>
          <w:sz w:val="22"/>
          <w:szCs w:val="22"/>
        </w:rPr>
        <w:t>Wykonawca o</w:t>
      </w:r>
      <w:r w:rsidRPr="00C23D8F">
        <w:rPr>
          <w:rFonts w:ascii="Arial" w:hAnsi="Arial" w:cs="Arial" w:hint="eastAsia"/>
          <w:sz w:val="22"/>
          <w:szCs w:val="22"/>
        </w:rPr>
        <w:t>ś</w:t>
      </w:r>
      <w:r w:rsidRPr="00C23D8F">
        <w:rPr>
          <w:rFonts w:ascii="Arial" w:hAnsi="Arial" w:cs="Arial"/>
          <w:sz w:val="22"/>
          <w:szCs w:val="22"/>
        </w:rPr>
        <w:t xml:space="preserve">wiadcza, </w:t>
      </w:r>
      <w:r w:rsidRPr="00C23D8F">
        <w:rPr>
          <w:rFonts w:ascii="Arial" w:hAnsi="Arial" w:cs="Arial" w:hint="eastAsia"/>
          <w:sz w:val="22"/>
          <w:szCs w:val="22"/>
        </w:rPr>
        <w:t>ż</w:t>
      </w:r>
      <w:r w:rsidRPr="00C23D8F">
        <w:rPr>
          <w:rFonts w:ascii="Arial" w:hAnsi="Arial" w:cs="Arial"/>
          <w:sz w:val="22"/>
          <w:szCs w:val="22"/>
        </w:rPr>
        <w:t>e b</w:t>
      </w:r>
      <w:r w:rsidRPr="00C23D8F">
        <w:rPr>
          <w:rFonts w:ascii="Arial" w:hAnsi="Arial" w:cs="Arial" w:hint="eastAsia"/>
          <w:sz w:val="22"/>
          <w:szCs w:val="22"/>
        </w:rPr>
        <w:t>ę</w:t>
      </w:r>
      <w:r w:rsidRPr="00C23D8F">
        <w:rPr>
          <w:rFonts w:ascii="Arial" w:hAnsi="Arial" w:cs="Arial"/>
          <w:sz w:val="22"/>
          <w:szCs w:val="22"/>
        </w:rPr>
        <w:t>dzie na bie</w:t>
      </w:r>
      <w:r w:rsidRPr="00C23D8F">
        <w:rPr>
          <w:rFonts w:ascii="Arial" w:hAnsi="Arial" w:cs="Arial" w:hint="eastAsia"/>
          <w:sz w:val="22"/>
          <w:szCs w:val="22"/>
        </w:rPr>
        <w:t>żą</w:t>
      </w:r>
      <w:r w:rsidRPr="00C23D8F">
        <w:rPr>
          <w:rFonts w:ascii="Arial" w:hAnsi="Arial" w:cs="Arial"/>
          <w:sz w:val="22"/>
          <w:szCs w:val="22"/>
        </w:rPr>
        <w:t>co informowa</w:t>
      </w:r>
      <w:r w:rsidRPr="00C23D8F">
        <w:rPr>
          <w:rFonts w:ascii="Arial" w:hAnsi="Arial" w:cs="Arial" w:hint="eastAsia"/>
          <w:sz w:val="22"/>
          <w:szCs w:val="22"/>
        </w:rPr>
        <w:t>ł</w:t>
      </w:r>
      <w:r w:rsidRPr="00C23D8F">
        <w:rPr>
          <w:rFonts w:ascii="Arial" w:hAnsi="Arial" w:cs="Arial"/>
          <w:sz w:val="22"/>
          <w:szCs w:val="22"/>
        </w:rPr>
        <w:t xml:space="preserve"> Zamawiaj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>co o statusie zg</w:t>
      </w:r>
      <w:r w:rsidRPr="00C23D8F">
        <w:rPr>
          <w:rFonts w:ascii="Arial" w:hAnsi="Arial" w:cs="Arial" w:hint="eastAsia"/>
          <w:sz w:val="22"/>
          <w:szCs w:val="22"/>
        </w:rPr>
        <w:t>ł</w:t>
      </w:r>
      <w:r w:rsidRPr="00C23D8F">
        <w:rPr>
          <w:rFonts w:ascii="Arial" w:hAnsi="Arial" w:cs="Arial"/>
          <w:sz w:val="22"/>
          <w:szCs w:val="22"/>
        </w:rPr>
        <w:t>osze</w:t>
      </w:r>
      <w:r w:rsidRPr="00C23D8F">
        <w:rPr>
          <w:rFonts w:ascii="Arial" w:hAnsi="Arial" w:cs="Arial" w:hint="eastAsia"/>
          <w:sz w:val="22"/>
          <w:szCs w:val="22"/>
        </w:rPr>
        <w:t>ń</w:t>
      </w:r>
      <w:r w:rsidRPr="00C23D8F">
        <w:rPr>
          <w:rFonts w:ascii="Arial" w:hAnsi="Arial" w:cs="Arial"/>
          <w:sz w:val="22"/>
          <w:szCs w:val="22"/>
        </w:rPr>
        <w:t xml:space="preserve"> powsta</w:t>
      </w:r>
      <w:r w:rsidRPr="00C23D8F">
        <w:rPr>
          <w:rFonts w:ascii="Arial" w:hAnsi="Arial" w:cs="Arial" w:hint="eastAsia"/>
          <w:sz w:val="22"/>
          <w:szCs w:val="22"/>
        </w:rPr>
        <w:t>ł</w:t>
      </w:r>
      <w:r w:rsidRPr="00C23D8F">
        <w:rPr>
          <w:rFonts w:ascii="Arial" w:hAnsi="Arial" w:cs="Arial"/>
          <w:sz w:val="22"/>
          <w:szCs w:val="22"/>
        </w:rPr>
        <w:t>ych awarii, pracy konserwatorów, rodzaju wezwa</w:t>
      </w:r>
      <w:r w:rsidRPr="00C23D8F">
        <w:rPr>
          <w:rFonts w:ascii="Arial" w:hAnsi="Arial" w:cs="Arial" w:hint="eastAsia"/>
          <w:sz w:val="22"/>
          <w:szCs w:val="22"/>
        </w:rPr>
        <w:t>ń</w:t>
      </w:r>
      <w:r w:rsidRPr="00C23D8F">
        <w:rPr>
          <w:rFonts w:ascii="Arial" w:hAnsi="Arial" w:cs="Arial"/>
          <w:sz w:val="22"/>
          <w:szCs w:val="22"/>
        </w:rPr>
        <w:t xml:space="preserve"> do obs</w:t>
      </w:r>
      <w:r w:rsidRPr="00C23D8F">
        <w:rPr>
          <w:rFonts w:ascii="Arial" w:hAnsi="Arial" w:cs="Arial" w:hint="eastAsia"/>
          <w:sz w:val="22"/>
          <w:szCs w:val="22"/>
        </w:rPr>
        <w:t>ł</w:t>
      </w:r>
      <w:r w:rsidRPr="00C23D8F">
        <w:rPr>
          <w:rFonts w:ascii="Arial" w:hAnsi="Arial" w:cs="Arial"/>
          <w:sz w:val="22"/>
          <w:szCs w:val="22"/>
        </w:rPr>
        <w:t>ugi itp. poczt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 xml:space="preserve"> elektroniczn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 xml:space="preserve"> (e-mailowo – na wskazany adres przez Zamawiaj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>cego) lub poprzez bezp</w:t>
      </w:r>
      <w:r w:rsidRPr="00C23D8F">
        <w:rPr>
          <w:rFonts w:ascii="Arial" w:hAnsi="Arial" w:cs="Arial" w:hint="eastAsia"/>
          <w:sz w:val="22"/>
          <w:szCs w:val="22"/>
        </w:rPr>
        <w:t>ł</w:t>
      </w:r>
      <w:r w:rsidRPr="00C23D8F">
        <w:rPr>
          <w:rFonts w:ascii="Arial" w:hAnsi="Arial" w:cs="Arial"/>
          <w:sz w:val="22"/>
          <w:szCs w:val="22"/>
        </w:rPr>
        <w:t>atny dost</w:t>
      </w:r>
      <w:r w:rsidRPr="00C23D8F">
        <w:rPr>
          <w:rFonts w:ascii="Arial" w:hAnsi="Arial" w:cs="Arial" w:hint="eastAsia"/>
          <w:sz w:val="22"/>
          <w:szCs w:val="22"/>
        </w:rPr>
        <w:t>ę</w:t>
      </w:r>
      <w:r w:rsidRPr="00C23D8F">
        <w:rPr>
          <w:rFonts w:ascii="Arial" w:hAnsi="Arial" w:cs="Arial"/>
          <w:sz w:val="22"/>
          <w:szCs w:val="22"/>
        </w:rPr>
        <w:t>p do aplikacji / platformy internetowej, która umo</w:t>
      </w:r>
      <w:r w:rsidRPr="00C23D8F">
        <w:rPr>
          <w:rFonts w:ascii="Arial" w:hAnsi="Arial" w:cs="Arial" w:hint="eastAsia"/>
          <w:sz w:val="22"/>
          <w:szCs w:val="22"/>
        </w:rPr>
        <w:t>ż</w:t>
      </w:r>
      <w:r w:rsidRPr="00C23D8F">
        <w:rPr>
          <w:rFonts w:ascii="Arial" w:hAnsi="Arial" w:cs="Arial"/>
          <w:sz w:val="22"/>
          <w:szCs w:val="22"/>
        </w:rPr>
        <w:t>liwia monitoring w/wym. statusów.</w:t>
      </w:r>
    </w:p>
    <w:p w14:paraId="547110F5" w14:textId="77777777" w:rsidR="003B643F" w:rsidRPr="00263FA9" w:rsidRDefault="007F26A5" w:rsidP="003B643F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263FA9">
        <w:rPr>
          <w:rFonts w:ascii="Arial" w:hAnsi="Arial" w:cs="Arial"/>
          <w:sz w:val="22"/>
          <w:szCs w:val="22"/>
        </w:rPr>
        <w:t xml:space="preserve">Wykonawca udziela Zamawiającemu </w:t>
      </w:r>
      <w:r w:rsidRPr="00263FA9">
        <w:rPr>
          <w:rFonts w:ascii="Arial" w:hAnsi="Arial" w:cs="Arial"/>
          <w:b/>
          <w:sz w:val="22"/>
          <w:szCs w:val="22"/>
        </w:rPr>
        <w:t>12-miesięcznej</w:t>
      </w:r>
      <w:r w:rsidRPr="00263FA9">
        <w:rPr>
          <w:rFonts w:ascii="Arial" w:hAnsi="Arial" w:cs="Arial"/>
          <w:sz w:val="22"/>
          <w:szCs w:val="22"/>
        </w:rPr>
        <w:t xml:space="preserve"> gwarancji na wymienione urządzenia, części i podzespoły, liczone dla każdego urządzenia oddzielnie od dnia wykonania lub usunięcia awarii/konserwacji/dostawy.</w:t>
      </w:r>
      <w:r w:rsidR="003B643F" w:rsidRPr="00263FA9">
        <w:rPr>
          <w:rFonts w:ascii="Arial" w:hAnsi="Arial" w:cs="Arial"/>
          <w:sz w:val="22"/>
          <w:szCs w:val="22"/>
        </w:rPr>
        <w:t xml:space="preserve"> W ramach tak udzielonej gwarancji, Wykonawca zobowiązany jest do bezpłatnej naprawy lub wymiany. Do zasad realizacji uprawnień z tytułu udzielonej gwarancji, stosuje się odpowiednio postanowienia ust. 1 - 3, w szczególności w zakresie terminów wykonania napraw, zasad ich przedłużania z przyczyn zależnych od dostawców części lub materiałów, obowiązku informacyjnego Wykonawcy wobec Zamawiającego oraz maksymalnego dopuszczalnego czasu naprawy urządzeń.</w:t>
      </w:r>
    </w:p>
    <w:p w14:paraId="624C8349" w14:textId="3C098646" w:rsidR="00C23D8F" w:rsidRDefault="00C23D8F" w:rsidP="003B643F">
      <w:pPr>
        <w:pStyle w:val="Tekstpodstawowy3"/>
        <w:spacing w:line="360" w:lineRule="auto"/>
        <w:rPr>
          <w:rFonts w:ascii="Arial" w:hAnsi="Arial" w:cs="Arial"/>
          <w:sz w:val="22"/>
          <w:szCs w:val="22"/>
        </w:rPr>
      </w:pPr>
    </w:p>
    <w:p w14:paraId="13354A2B" w14:textId="0EEE6DE1" w:rsidR="00E50AAD" w:rsidRDefault="007F26A5" w:rsidP="0067313B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C23D8F">
        <w:rPr>
          <w:rFonts w:ascii="Arial" w:hAnsi="Arial" w:cs="Arial"/>
          <w:sz w:val="22"/>
          <w:szCs w:val="22"/>
        </w:rPr>
        <w:t>Wykonawca zobowi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>zany jest do wystawienia „karty serwisowej", b</w:t>
      </w:r>
      <w:r w:rsidRPr="00C23D8F">
        <w:rPr>
          <w:rFonts w:ascii="Arial" w:hAnsi="Arial" w:cs="Arial" w:hint="eastAsia"/>
          <w:sz w:val="22"/>
          <w:szCs w:val="22"/>
        </w:rPr>
        <w:t>ę</w:t>
      </w:r>
      <w:r w:rsidRPr="00C23D8F">
        <w:rPr>
          <w:rFonts w:ascii="Arial" w:hAnsi="Arial" w:cs="Arial"/>
          <w:sz w:val="22"/>
          <w:szCs w:val="22"/>
        </w:rPr>
        <w:t>d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>cej jednocze</w:t>
      </w:r>
      <w:r w:rsidRPr="00C23D8F">
        <w:rPr>
          <w:rFonts w:ascii="Arial" w:hAnsi="Arial" w:cs="Arial" w:hint="eastAsia"/>
          <w:sz w:val="22"/>
          <w:szCs w:val="22"/>
        </w:rPr>
        <w:t>ś</w:t>
      </w:r>
      <w:r w:rsidRPr="00C23D8F">
        <w:rPr>
          <w:rFonts w:ascii="Arial" w:hAnsi="Arial" w:cs="Arial"/>
          <w:sz w:val="22"/>
          <w:szCs w:val="22"/>
        </w:rPr>
        <w:t>nie kart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 xml:space="preserve"> gwarancyjn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 xml:space="preserve"> na wykonane czynno</w:t>
      </w:r>
      <w:r w:rsidRPr="00C23D8F">
        <w:rPr>
          <w:rFonts w:ascii="Arial" w:hAnsi="Arial" w:cs="Arial" w:hint="eastAsia"/>
          <w:sz w:val="22"/>
          <w:szCs w:val="22"/>
        </w:rPr>
        <w:t>ś</w:t>
      </w:r>
      <w:r w:rsidR="004610A4">
        <w:rPr>
          <w:rFonts w:ascii="Arial" w:hAnsi="Arial" w:cs="Arial"/>
          <w:sz w:val="22"/>
          <w:szCs w:val="22"/>
        </w:rPr>
        <w:t xml:space="preserve">ci wymienione w ust. </w:t>
      </w:r>
      <w:r w:rsidR="00640B36">
        <w:rPr>
          <w:rFonts w:ascii="Arial" w:hAnsi="Arial" w:cs="Arial"/>
          <w:sz w:val="22"/>
          <w:szCs w:val="22"/>
        </w:rPr>
        <w:t>8</w:t>
      </w:r>
      <w:r w:rsidR="00640B36" w:rsidRPr="00C23D8F">
        <w:rPr>
          <w:rFonts w:ascii="Arial" w:hAnsi="Arial" w:cs="Arial"/>
          <w:sz w:val="22"/>
          <w:szCs w:val="22"/>
        </w:rPr>
        <w:t xml:space="preserve"> </w:t>
      </w:r>
      <w:r w:rsidRPr="00C23D8F">
        <w:rPr>
          <w:rFonts w:ascii="Arial" w:hAnsi="Arial" w:cs="Arial"/>
          <w:sz w:val="22"/>
          <w:szCs w:val="22"/>
        </w:rPr>
        <w:t>niniejszego paragrafu.</w:t>
      </w:r>
    </w:p>
    <w:p w14:paraId="16D25E8C" w14:textId="77777777" w:rsidR="0032245C" w:rsidRPr="0032245C" w:rsidRDefault="0032245C" w:rsidP="0032245C">
      <w:pPr>
        <w:pStyle w:val="Tekstpodstawowy3"/>
        <w:spacing w:line="360" w:lineRule="auto"/>
        <w:rPr>
          <w:rFonts w:ascii="Arial" w:hAnsi="Arial" w:cs="Arial"/>
          <w:sz w:val="22"/>
          <w:szCs w:val="22"/>
        </w:rPr>
      </w:pPr>
    </w:p>
    <w:p w14:paraId="0B8A36E5" w14:textId="77777777" w:rsidR="00D42256" w:rsidRPr="009F0623" w:rsidRDefault="00F250BF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 w:rsidR="00622259">
        <w:rPr>
          <w:rFonts w:ascii="Arial" w:hAnsi="Arial" w:cs="Arial"/>
          <w:b/>
          <w:sz w:val="22"/>
          <w:szCs w:val="22"/>
          <w:lang w:val="pl-PL"/>
        </w:rPr>
        <w:t>6</w:t>
      </w:r>
    </w:p>
    <w:p w14:paraId="5068AFC7" w14:textId="77777777" w:rsidR="00E064A8" w:rsidRPr="004610A4" w:rsidRDefault="00F250BF" w:rsidP="00CE5EEB">
      <w:pPr>
        <w:pStyle w:val="Tekstpodstawowy3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610A4">
        <w:rPr>
          <w:rFonts w:ascii="Arial" w:hAnsi="Arial" w:cs="Arial"/>
          <w:sz w:val="22"/>
          <w:szCs w:val="22"/>
        </w:rPr>
        <w:t>Zamawiający</w:t>
      </w:r>
      <w:r w:rsidR="00ED6182" w:rsidRPr="004610A4">
        <w:rPr>
          <w:rFonts w:ascii="Arial" w:hAnsi="Arial" w:cs="Arial"/>
          <w:sz w:val="22"/>
          <w:szCs w:val="22"/>
        </w:rPr>
        <w:t>,</w:t>
      </w:r>
      <w:r w:rsidR="00946EC3" w:rsidRPr="004610A4">
        <w:rPr>
          <w:rFonts w:ascii="Arial" w:hAnsi="Arial" w:cs="Arial"/>
          <w:sz w:val="22"/>
          <w:szCs w:val="22"/>
        </w:rPr>
        <w:t xml:space="preserve"> w okresie trwania niniejszej umowy</w:t>
      </w:r>
      <w:r w:rsidR="00940C34" w:rsidRPr="004610A4">
        <w:rPr>
          <w:rFonts w:ascii="Arial" w:hAnsi="Arial" w:cs="Arial"/>
          <w:sz w:val="22"/>
          <w:szCs w:val="22"/>
        </w:rPr>
        <w:t xml:space="preserve">, z zastrzeżeniem, o którym mowa w ust. 2, </w:t>
      </w:r>
      <w:r w:rsidRPr="004610A4">
        <w:rPr>
          <w:rFonts w:ascii="Arial" w:hAnsi="Arial" w:cs="Arial"/>
          <w:sz w:val="22"/>
          <w:szCs w:val="22"/>
        </w:rPr>
        <w:t xml:space="preserve">pokrywa </w:t>
      </w:r>
      <w:r w:rsidR="00D46EFE" w:rsidRPr="004610A4">
        <w:rPr>
          <w:rFonts w:ascii="Arial" w:hAnsi="Arial" w:cs="Arial"/>
          <w:sz w:val="22"/>
          <w:szCs w:val="22"/>
        </w:rPr>
        <w:t xml:space="preserve">wyłącznie </w:t>
      </w:r>
      <w:r w:rsidRPr="004610A4">
        <w:rPr>
          <w:rFonts w:ascii="Arial" w:hAnsi="Arial" w:cs="Arial"/>
          <w:sz w:val="22"/>
          <w:szCs w:val="22"/>
        </w:rPr>
        <w:t xml:space="preserve">koszt </w:t>
      </w:r>
      <w:r w:rsidR="00DF0114" w:rsidRPr="004610A4">
        <w:rPr>
          <w:rFonts w:ascii="Arial" w:hAnsi="Arial" w:cs="Arial"/>
          <w:sz w:val="22"/>
          <w:szCs w:val="22"/>
        </w:rPr>
        <w:t>uszkodzonych</w:t>
      </w:r>
      <w:r w:rsidRPr="004610A4">
        <w:rPr>
          <w:rFonts w:ascii="Arial" w:hAnsi="Arial" w:cs="Arial"/>
          <w:sz w:val="22"/>
          <w:szCs w:val="22"/>
        </w:rPr>
        <w:t xml:space="preserve"> </w:t>
      </w:r>
      <w:r w:rsidR="008D647B" w:rsidRPr="004610A4">
        <w:rPr>
          <w:rFonts w:ascii="Arial" w:hAnsi="Arial" w:cs="Arial"/>
          <w:sz w:val="22"/>
          <w:szCs w:val="22"/>
        </w:rPr>
        <w:t>pod</w:t>
      </w:r>
      <w:r w:rsidRPr="004610A4">
        <w:rPr>
          <w:rFonts w:ascii="Arial" w:hAnsi="Arial" w:cs="Arial"/>
          <w:sz w:val="22"/>
          <w:szCs w:val="22"/>
        </w:rPr>
        <w:t xml:space="preserve">zespołów i części zamiennych przy realizacji </w:t>
      </w:r>
      <w:r w:rsidR="004E0BCD" w:rsidRPr="004610A4">
        <w:rPr>
          <w:rFonts w:ascii="Arial" w:hAnsi="Arial" w:cs="Arial"/>
          <w:sz w:val="22"/>
          <w:szCs w:val="22"/>
        </w:rPr>
        <w:t>napraw</w:t>
      </w:r>
      <w:r w:rsidRPr="004610A4">
        <w:rPr>
          <w:rFonts w:ascii="Arial" w:hAnsi="Arial" w:cs="Arial"/>
          <w:sz w:val="22"/>
          <w:szCs w:val="22"/>
        </w:rPr>
        <w:t xml:space="preserve"> </w:t>
      </w:r>
      <w:r w:rsidR="004E0BCD" w:rsidRPr="004610A4">
        <w:rPr>
          <w:rFonts w:ascii="Arial" w:hAnsi="Arial" w:cs="Arial"/>
          <w:sz w:val="22"/>
          <w:szCs w:val="22"/>
        </w:rPr>
        <w:t xml:space="preserve">wind </w:t>
      </w:r>
      <w:r w:rsidR="006E4307" w:rsidRPr="004610A4">
        <w:rPr>
          <w:rFonts w:ascii="Arial" w:hAnsi="Arial" w:cs="Arial"/>
          <w:sz w:val="22"/>
          <w:szCs w:val="22"/>
        </w:rPr>
        <w:t>(jeśli niniejsze podzespoły i części nie podlegają gwarancji)</w:t>
      </w:r>
      <w:r w:rsidRPr="004610A4">
        <w:rPr>
          <w:rFonts w:ascii="Arial" w:hAnsi="Arial" w:cs="Arial"/>
          <w:sz w:val="22"/>
          <w:szCs w:val="22"/>
        </w:rPr>
        <w:t xml:space="preserve"> oraz opłaty związane z odbiorami i</w:t>
      </w:r>
      <w:r w:rsidR="006E4307" w:rsidRPr="004610A4">
        <w:rPr>
          <w:rFonts w:ascii="Arial" w:hAnsi="Arial" w:cs="Arial"/>
          <w:sz w:val="22"/>
          <w:szCs w:val="22"/>
        </w:rPr>
        <w:t> </w:t>
      </w:r>
      <w:r w:rsidRPr="004610A4">
        <w:rPr>
          <w:rFonts w:ascii="Arial" w:hAnsi="Arial" w:cs="Arial"/>
          <w:sz w:val="22"/>
          <w:szCs w:val="22"/>
        </w:rPr>
        <w:t xml:space="preserve">nadzorem </w:t>
      </w:r>
      <w:r w:rsidR="00931A1F" w:rsidRPr="004610A4">
        <w:rPr>
          <w:rFonts w:ascii="Arial" w:hAnsi="Arial" w:cs="Arial"/>
          <w:sz w:val="22"/>
          <w:szCs w:val="22"/>
        </w:rPr>
        <w:t>wind</w:t>
      </w:r>
      <w:r w:rsidRPr="004610A4">
        <w:rPr>
          <w:rFonts w:ascii="Arial" w:hAnsi="Arial" w:cs="Arial"/>
          <w:sz w:val="22"/>
          <w:szCs w:val="22"/>
        </w:rPr>
        <w:t xml:space="preserve"> </w:t>
      </w:r>
      <w:r w:rsidR="001503E1" w:rsidRPr="004610A4">
        <w:rPr>
          <w:rFonts w:ascii="Arial" w:hAnsi="Arial" w:cs="Arial"/>
          <w:sz w:val="22"/>
          <w:szCs w:val="22"/>
        </w:rPr>
        <w:t>p</w:t>
      </w:r>
      <w:r w:rsidR="00975D17" w:rsidRPr="004610A4">
        <w:rPr>
          <w:rFonts w:ascii="Arial" w:hAnsi="Arial" w:cs="Arial"/>
          <w:sz w:val="22"/>
          <w:szCs w:val="22"/>
        </w:rPr>
        <w:t>rzez Urząd Dozoru Technicznego.</w:t>
      </w:r>
    </w:p>
    <w:p w14:paraId="5B2C5529" w14:textId="77777777" w:rsidR="00E064A8" w:rsidRPr="004610A4" w:rsidRDefault="00423608" w:rsidP="00CE5EEB">
      <w:pPr>
        <w:pStyle w:val="Tekstpodstawowy3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Paragrafu 6 ust. </w:t>
      </w:r>
      <w:r w:rsidR="00975D17" w:rsidRPr="004610A4">
        <w:rPr>
          <w:rFonts w:ascii="Arial" w:hAnsi="Arial" w:cs="Arial"/>
          <w:sz w:val="22"/>
          <w:szCs w:val="22"/>
        </w:rPr>
        <w:t xml:space="preserve">1 nie stosuje się w przypadku </w:t>
      </w:r>
      <w:r w:rsidR="006E455C" w:rsidRPr="004610A4">
        <w:rPr>
          <w:rFonts w:ascii="Arial" w:hAnsi="Arial" w:cs="Arial"/>
          <w:sz w:val="22"/>
          <w:szCs w:val="22"/>
        </w:rPr>
        <w:t>u</w:t>
      </w:r>
      <w:r w:rsidR="001503E1" w:rsidRPr="004610A4">
        <w:rPr>
          <w:rFonts w:ascii="Arial" w:hAnsi="Arial" w:cs="Arial"/>
          <w:sz w:val="22"/>
          <w:szCs w:val="22"/>
        </w:rPr>
        <w:t>szkodz</w:t>
      </w:r>
      <w:r w:rsidR="00975D17" w:rsidRPr="004610A4">
        <w:rPr>
          <w:rFonts w:ascii="Arial" w:hAnsi="Arial" w:cs="Arial"/>
          <w:sz w:val="22"/>
          <w:szCs w:val="22"/>
        </w:rPr>
        <w:t>enia</w:t>
      </w:r>
      <w:r w:rsidR="001503E1" w:rsidRPr="004610A4">
        <w:rPr>
          <w:rFonts w:ascii="Arial" w:hAnsi="Arial" w:cs="Arial"/>
          <w:sz w:val="22"/>
          <w:szCs w:val="22"/>
        </w:rPr>
        <w:t xml:space="preserve"> żarówek sygnalizacyjnych w kabinie i zewnętrznych kasetach oraz</w:t>
      </w:r>
      <w:r w:rsidR="003160E6" w:rsidRPr="004610A4">
        <w:rPr>
          <w:rFonts w:ascii="Arial" w:hAnsi="Arial" w:cs="Arial"/>
          <w:sz w:val="22"/>
          <w:szCs w:val="22"/>
        </w:rPr>
        <w:t xml:space="preserve"> żarówek</w:t>
      </w:r>
      <w:r w:rsidR="001503E1" w:rsidRPr="004610A4">
        <w:rPr>
          <w:rFonts w:ascii="Arial" w:hAnsi="Arial" w:cs="Arial"/>
          <w:sz w:val="22"/>
          <w:szCs w:val="22"/>
        </w:rPr>
        <w:t xml:space="preserve"> oświetlenia wewnątrz </w:t>
      </w:r>
      <w:r w:rsidR="003F6DCF" w:rsidRPr="004610A4">
        <w:rPr>
          <w:rFonts w:ascii="Arial" w:hAnsi="Arial" w:cs="Arial"/>
          <w:sz w:val="22"/>
          <w:szCs w:val="22"/>
        </w:rPr>
        <w:t>wind</w:t>
      </w:r>
      <w:r w:rsidR="001503E1" w:rsidRPr="004610A4">
        <w:rPr>
          <w:rFonts w:ascii="Arial" w:hAnsi="Arial" w:cs="Arial"/>
          <w:sz w:val="22"/>
          <w:szCs w:val="22"/>
        </w:rPr>
        <w:t xml:space="preserve">, które będą </w:t>
      </w:r>
      <w:r w:rsidR="00DF0114" w:rsidRPr="004610A4">
        <w:rPr>
          <w:rFonts w:ascii="Arial" w:hAnsi="Arial" w:cs="Arial"/>
          <w:sz w:val="22"/>
          <w:szCs w:val="22"/>
        </w:rPr>
        <w:t xml:space="preserve">dostarczane i </w:t>
      </w:r>
      <w:r w:rsidR="001503E1" w:rsidRPr="004610A4">
        <w:rPr>
          <w:rFonts w:ascii="Arial" w:hAnsi="Arial" w:cs="Arial"/>
          <w:sz w:val="22"/>
          <w:szCs w:val="22"/>
        </w:rPr>
        <w:t xml:space="preserve">wymieniane </w:t>
      </w:r>
      <w:r w:rsidR="003F6DCF" w:rsidRPr="004610A4">
        <w:rPr>
          <w:rFonts w:ascii="Arial" w:hAnsi="Arial" w:cs="Arial"/>
          <w:sz w:val="22"/>
          <w:szCs w:val="22"/>
        </w:rPr>
        <w:t>przez</w:t>
      </w:r>
      <w:r w:rsidR="001503E1" w:rsidRPr="004610A4">
        <w:rPr>
          <w:rFonts w:ascii="Arial" w:hAnsi="Arial" w:cs="Arial"/>
          <w:sz w:val="22"/>
          <w:szCs w:val="22"/>
        </w:rPr>
        <w:t xml:space="preserve"> </w:t>
      </w:r>
      <w:r w:rsidR="00E9052D" w:rsidRPr="004610A4">
        <w:rPr>
          <w:rFonts w:ascii="Arial" w:hAnsi="Arial" w:cs="Arial"/>
          <w:sz w:val="22"/>
          <w:szCs w:val="22"/>
        </w:rPr>
        <w:t>Wykonawc</w:t>
      </w:r>
      <w:r w:rsidR="003F6DCF" w:rsidRPr="004610A4">
        <w:rPr>
          <w:rFonts w:ascii="Arial" w:hAnsi="Arial" w:cs="Arial"/>
          <w:sz w:val="22"/>
          <w:szCs w:val="22"/>
        </w:rPr>
        <w:t>ę</w:t>
      </w:r>
      <w:r w:rsidR="001503E1" w:rsidRPr="004610A4">
        <w:rPr>
          <w:rFonts w:ascii="Arial" w:hAnsi="Arial" w:cs="Arial"/>
          <w:sz w:val="22"/>
          <w:szCs w:val="22"/>
        </w:rPr>
        <w:t xml:space="preserve"> </w:t>
      </w:r>
      <w:r w:rsidR="003F6DCF" w:rsidRPr="004610A4">
        <w:rPr>
          <w:rFonts w:ascii="Arial" w:hAnsi="Arial" w:cs="Arial"/>
          <w:sz w:val="22"/>
          <w:szCs w:val="22"/>
        </w:rPr>
        <w:t xml:space="preserve">na jego koszt </w:t>
      </w:r>
      <w:r w:rsidR="001503E1" w:rsidRPr="004610A4">
        <w:rPr>
          <w:rFonts w:ascii="Arial" w:hAnsi="Arial" w:cs="Arial"/>
          <w:sz w:val="22"/>
          <w:szCs w:val="22"/>
        </w:rPr>
        <w:t>w ramach</w:t>
      </w:r>
      <w:r w:rsidR="001723D6" w:rsidRPr="004610A4">
        <w:rPr>
          <w:rFonts w:ascii="Arial" w:hAnsi="Arial" w:cs="Arial"/>
          <w:sz w:val="22"/>
          <w:szCs w:val="22"/>
        </w:rPr>
        <w:t xml:space="preserve"> bieżącej</w:t>
      </w:r>
      <w:r w:rsidR="001503E1" w:rsidRPr="004610A4">
        <w:rPr>
          <w:rFonts w:ascii="Arial" w:hAnsi="Arial" w:cs="Arial"/>
          <w:sz w:val="22"/>
          <w:szCs w:val="22"/>
        </w:rPr>
        <w:t xml:space="preserve"> konserwacji.</w:t>
      </w:r>
    </w:p>
    <w:p w14:paraId="4ECBE700" w14:textId="77777777" w:rsidR="00913F24" w:rsidRPr="004610A4" w:rsidRDefault="00D16433" w:rsidP="00CE5EEB">
      <w:pPr>
        <w:pStyle w:val="Tekstpodstawowy3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610A4">
        <w:rPr>
          <w:rFonts w:ascii="Arial" w:hAnsi="Arial" w:cs="Arial"/>
          <w:sz w:val="22"/>
          <w:szCs w:val="22"/>
        </w:rPr>
        <w:t xml:space="preserve">Części, które wymagają wymiany muszą być nowe, oryginalne, przeznaczone do danego typu </w:t>
      </w:r>
      <w:r w:rsidR="003F6DCF" w:rsidRPr="004610A4">
        <w:rPr>
          <w:rFonts w:ascii="Arial" w:hAnsi="Arial" w:cs="Arial"/>
          <w:sz w:val="22"/>
          <w:szCs w:val="22"/>
        </w:rPr>
        <w:t>windy.</w:t>
      </w:r>
      <w:r w:rsidRPr="004610A4">
        <w:rPr>
          <w:rFonts w:ascii="Arial" w:hAnsi="Arial" w:cs="Arial"/>
          <w:sz w:val="22"/>
          <w:szCs w:val="22"/>
        </w:rPr>
        <w:t xml:space="preserve"> </w:t>
      </w:r>
      <w:r w:rsidR="00572013" w:rsidRPr="004610A4">
        <w:rPr>
          <w:rFonts w:ascii="Arial" w:hAnsi="Arial" w:cs="Arial"/>
          <w:sz w:val="22"/>
          <w:szCs w:val="22"/>
        </w:rPr>
        <w:t xml:space="preserve"> </w:t>
      </w:r>
      <w:r w:rsidR="00572013" w:rsidRPr="004610A4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7F69D46C" w14:textId="77777777" w:rsidR="00913F24" w:rsidRPr="004610A4" w:rsidRDefault="00F250BF" w:rsidP="00CE5EEB">
      <w:pPr>
        <w:pStyle w:val="Tekstpodstawowy3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610A4">
        <w:rPr>
          <w:rFonts w:ascii="Arial" w:hAnsi="Arial" w:cs="Arial"/>
          <w:sz w:val="22"/>
          <w:szCs w:val="22"/>
        </w:rPr>
        <w:t xml:space="preserve">Konieczność zakupu </w:t>
      </w:r>
      <w:r w:rsidR="008D647B" w:rsidRPr="004610A4">
        <w:rPr>
          <w:rFonts w:ascii="Arial" w:hAnsi="Arial" w:cs="Arial"/>
          <w:sz w:val="22"/>
          <w:szCs w:val="22"/>
        </w:rPr>
        <w:t>pod</w:t>
      </w:r>
      <w:r w:rsidRPr="004610A4">
        <w:rPr>
          <w:rFonts w:ascii="Arial" w:hAnsi="Arial" w:cs="Arial"/>
          <w:sz w:val="22"/>
          <w:szCs w:val="22"/>
        </w:rPr>
        <w:t xml:space="preserve">zespołów i części zamiennych do </w:t>
      </w:r>
      <w:r w:rsidR="00931A1F" w:rsidRPr="004610A4">
        <w:rPr>
          <w:rFonts w:ascii="Arial" w:hAnsi="Arial" w:cs="Arial"/>
          <w:sz w:val="22"/>
          <w:szCs w:val="22"/>
        </w:rPr>
        <w:t>wind</w:t>
      </w:r>
      <w:r w:rsidRPr="004610A4">
        <w:rPr>
          <w:rFonts w:ascii="Arial" w:hAnsi="Arial" w:cs="Arial"/>
          <w:sz w:val="22"/>
          <w:szCs w:val="22"/>
        </w:rPr>
        <w:t>, Wykonawca będzie zgłaszał pisemnie Zamawiającemu wraz z wstępną kalkulacją ich kosztów.</w:t>
      </w:r>
    </w:p>
    <w:p w14:paraId="1A0722E1" w14:textId="77777777" w:rsidR="00913F24" w:rsidRPr="004610A4" w:rsidRDefault="00F250BF" w:rsidP="00CE5EEB">
      <w:pPr>
        <w:pStyle w:val="Tekstpodstawowy3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610A4">
        <w:rPr>
          <w:rFonts w:ascii="Arial" w:hAnsi="Arial" w:cs="Arial"/>
          <w:sz w:val="22"/>
          <w:szCs w:val="22"/>
        </w:rPr>
        <w:t>W</w:t>
      </w:r>
      <w:r w:rsidR="00946EC3" w:rsidRPr="004610A4">
        <w:rPr>
          <w:rFonts w:ascii="Arial" w:hAnsi="Arial" w:cs="Arial"/>
          <w:sz w:val="22"/>
          <w:szCs w:val="22"/>
        </w:rPr>
        <w:t>ykonawca musi uzyskać akceptację</w:t>
      </w:r>
      <w:r w:rsidRPr="004610A4">
        <w:rPr>
          <w:rFonts w:ascii="Arial" w:hAnsi="Arial" w:cs="Arial"/>
          <w:sz w:val="22"/>
          <w:szCs w:val="22"/>
        </w:rPr>
        <w:t xml:space="preserve"> Zamawiającego na zakup </w:t>
      </w:r>
      <w:r w:rsidR="00B24DF3" w:rsidRPr="004610A4">
        <w:rPr>
          <w:rFonts w:ascii="Arial" w:hAnsi="Arial" w:cs="Arial"/>
          <w:sz w:val="22"/>
          <w:szCs w:val="22"/>
        </w:rPr>
        <w:t>pod</w:t>
      </w:r>
      <w:r w:rsidRPr="004610A4">
        <w:rPr>
          <w:rFonts w:ascii="Arial" w:hAnsi="Arial" w:cs="Arial"/>
          <w:sz w:val="22"/>
          <w:szCs w:val="22"/>
        </w:rPr>
        <w:t>zespołów i części zamiennych.</w:t>
      </w:r>
    </w:p>
    <w:p w14:paraId="1ED1DE18" w14:textId="77777777" w:rsidR="00755979" w:rsidRPr="004610A4" w:rsidRDefault="00F250BF" w:rsidP="00CE5EEB">
      <w:pPr>
        <w:pStyle w:val="Tekstpodstawowy3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610A4">
        <w:rPr>
          <w:rFonts w:ascii="Arial" w:hAnsi="Arial" w:cs="Arial"/>
          <w:sz w:val="22"/>
          <w:szCs w:val="22"/>
        </w:rPr>
        <w:t xml:space="preserve">W przypadku dostarczenia przez Zamawiającego </w:t>
      </w:r>
      <w:r w:rsidR="00B24DF3" w:rsidRPr="004610A4">
        <w:rPr>
          <w:rFonts w:ascii="Arial" w:hAnsi="Arial" w:cs="Arial"/>
          <w:sz w:val="22"/>
          <w:szCs w:val="22"/>
        </w:rPr>
        <w:t>pod</w:t>
      </w:r>
      <w:r w:rsidRPr="004610A4">
        <w:rPr>
          <w:rFonts w:ascii="Arial" w:hAnsi="Arial" w:cs="Arial"/>
          <w:sz w:val="22"/>
          <w:szCs w:val="22"/>
        </w:rPr>
        <w:t>zespołów i części zamiennych we własnym zakresie</w:t>
      </w:r>
      <w:r w:rsidR="001F012E" w:rsidRPr="004610A4">
        <w:rPr>
          <w:rFonts w:ascii="Arial" w:hAnsi="Arial" w:cs="Arial"/>
          <w:sz w:val="22"/>
          <w:szCs w:val="22"/>
        </w:rPr>
        <w:t>,</w:t>
      </w:r>
      <w:r w:rsidRPr="004610A4">
        <w:rPr>
          <w:rFonts w:ascii="Arial" w:hAnsi="Arial" w:cs="Arial"/>
          <w:sz w:val="22"/>
          <w:szCs w:val="22"/>
        </w:rPr>
        <w:t xml:space="preserve"> Wykonawca jest zobowiązany do ich wykorzystania w trakcie wykonywania usług serwisowych związanych z </w:t>
      </w:r>
      <w:r w:rsidR="004E0BCD" w:rsidRPr="004610A4">
        <w:rPr>
          <w:rFonts w:ascii="Arial" w:hAnsi="Arial" w:cs="Arial"/>
          <w:sz w:val="22"/>
          <w:szCs w:val="22"/>
        </w:rPr>
        <w:t xml:space="preserve">naprawą </w:t>
      </w:r>
      <w:r w:rsidR="00931A1F" w:rsidRPr="004610A4">
        <w:rPr>
          <w:rFonts w:ascii="Arial" w:hAnsi="Arial" w:cs="Arial"/>
          <w:sz w:val="22"/>
          <w:szCs w:val="22"/>
        </w:rPr>
        <w:t>wind</w:t>
      </w:r>
      <w:r w:rsidRPr="004610A4">
        <w:rPr>
          <w:rFonts w:ascii="Arial" w:hAnsi="Arial" w:cs="Arial"/>
          <w:sz w:val="22"/>
          <w:szCs w:val="22"/>
        </w:rPr>
        <w:t xml:space="preserve"> określonych w</w:t>
      </w:r>
      <w:r w:rsidR="00626A6A" w:rsidRPr="004610A4">
        <w:rPr>
          <w:rFonts w:ascii="Arial" w:hAnsi="Arial" w:cs="Arial"/>
          <w:sz w:val="22"/>
          <w:szCs w:val="22"/>
        </w:rPr>
        <w:t> </w:t>
      </w:r>
      <w:r w:rsidR="001478AE" w:rsidRPr="00D66258">
        <w:rPr>
          <w:rFonts w:ascii="Arial" w:hAnsi="Arial" w:cs="Arial"/>
          <w:b/>
          <w:sz w:val="22"/>
          <w:szCs w:val="22"/>
        </w:rPr>
        <w:t>Załączniku</w:t>
      </w:r>
      <w:r w:rsidR="006974F0" w:rsidRPr="00D66258">
        <w:rPr>
          <w:rFonts w:ascii="Arial" w:hAnsi="Arial" w:cs="Arial"/>
          <w:b/>
          <w:sz w:val="22"/>
          <w:szCs w:val="22"/>
        </w:rPr>
        <w:t xml:space="preserve"> </w:t>
      </w:r>
      <w:r w:rsidRPr="00D66258">
        <w:rPr>
          <w:rFonts w:ascii="Arial" w:hAnsi="Arial" w:cs="Arial"/>
          <w:b/>
          <w:sz w:val="22"/>
          <w:szCs w:val="22"/>
        </w:rPr>
        <w:t>nr</w:t>
      </w:r>
      <w:r w:rsidR="00931A1F" w:rsidRPr="00D66258">
        <w:rPr>
          <w:rFonts w:ascii="Arial" w:hAnsi="Arial" w:cs="Arial"/>
          <w:b/>
          <w:sz w:val="22"/>
          <w:szCs w:val="22"/>
        </w:rPr>
        <w:t xml:space="preserve"> </w:t>
      </w:r>
      <w:r w:rsidRPr="00D66258">
        <w:rPr>
          <w:rFonts w:ascii="Arial" w:hAnsi="Arial" w:cs="Arial"/>
          <w:b/>
          <w:sz w:val="22"/>
          <w:szCs w:val="22"/>
        </w:rPr>
        <w:t xml:space="preserve">1 </w:t>
      </w:r>
      <w:r w:rsidR="00423608" w:rsidRPr="00D66258">
        <w:rPr>
          <w:rFonts w:ascii="Arial" w:hAnsi="Arial" w:cs="Arial"/>
          <w:b/>
          <w:sz w:val="22"/>
          <w:szCs w:val="22"/>
        </w:rPr>
        <w:t>do</w:t>
      </w:r>
      <w:r w:rsidRPr="00D66258">
        <w:rPr>
          <w:rFonts w:ascii="Arial" w:hAnsi="Arial" w:cs="Arial"/>
          <w:b/>
          <w:sz w:val="22"/>
          <w:szCs w:val="22"/>
        </w:rPr>
        <w:t xml:space="preserve"> umowy</w:t>
      </w:r>
      <w:r w:rsidRPr="004610A4">
        <w:rPr>
          <w:rFonts w:ascii="Arial" w:hAnsi="Arial" w:cs="Arial"/>
          <w:sz w:val="22"/>
          <w:szCs w:val="22"/>
        </w:rPr>
        <w:t>.</w:t>
      </w:r>
    </w:p>
    <w:p w14:paraId="7441F5B7" w14:textId="77777777" w:rsidR="00755979" w:rsidRDefault="00755979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217C53C3" w14:textId="77777777" w:rsidR="00F250BF" w:rsidRDefault="00F250BF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 w:rsidR="00AE41D7" w:rsidRPr="009F0623">
        <w:rPr>
          <w:rFonts w:ascii="Arial" w:hAnsi="Arial" w:cs="Arial"/>
          <w:b/>
          <w:sz w:val="22"/>
          <w:szCs w:val="22"/>
          <w:lang w:val="pl-PL"/>
        </w:rPr>
        <w:t>7</w:t>
      </w:r>
    </w:p>
    <w:p w14:paraId="39A61112" w14:textId="77777777" w:rsidR="002046AC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50BF7">
        <w:rPr>
          <w:rFonts w:ascii="Arial" w:hAnsi="Arial" w:cs="Arial"/>
          <w:sz w:val="22"/>
          <w:szCs w:val="22"/>
          <w:lang w:val="pl-PL"/>
        </w:rPr>
        <w:t>Wykonawca zapewni w celu realizacji niniejszej umowy personel w liczbie osób gwarantuj</w:t>
      </w:r>
      <w:r w:rsidRPr="00450BF7">
        <w:rPr>
          <w:rFonts w:ascii="Arial" w:hAnsi="Arial" w:cs="Arial" w:hint="eastAsia"/>
          <w:sz w:val="22"/>
          <w:szCs w:val="22"/>
          <w:lang w:val="pl-PL"/>
        </w:rPr>
        <w:t>ą</w:t>
      </w:r>
      <w:r w:rsidRPr="00450BF7">
        <w:rPr>
          <w:rFonts w:ascii="Arial" w:hAnsi="Arial" w:cs="Arial"/>
          <w:sz w:val="22"/>
          <w:szCs w:val="22"/>
          <w:lang w:val="pl-PL"/>
        </w:rPr>
        <w:t>cej nale</w:t>
      </w:r>
      <w:r w:rsidRPr="00450BF7">
        <w:rPr>
          <w:rFonts w:ascii="Arial" w:hAnsi="Arial" w:cs="Arial" w:hint="eastAsia"/>
          <w:sz w:val="22"/>
          <w:szCs w:val="22"/>
          <w:lang w:val="pl-PL"/>
        </w:rPr>
        <w:t>ż</w:t>
      </w:r>
      <w:r w:rsidRPr="00450BF7">
        <w:rPr>
          <w:rFonts w:ascii="Arial" w:hAnsi="Arial" w:cs="Arial"/>
          <w:sz w:val="22"/>
          <w:szCs w:val="22"/>
          <w:lang w:val="pl-PL"/>
        </w:rPr>
        <w:t xml:space="preserve">yte wykonanie umowy. </w:t>
      </w:r>
    </w:p>
    <w:p w14:paraId="32E99FFB" w14:textId="77777777" w:rsidR="00450BF7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2046AC">
        <w:rPr>
          <w:rFonts w:ascii="Arial" w:hAnsi="Arial" w:cs="Arial"/>
          <w:sz w:val="22"/>
          <w:szCs w:val="22"/>
          <w:lang w:val="pl-PL"/>
        </w:rPr>
        <w:t>Wykonawca dostosuje liczb</w:t>
      </w:r>
      <w:r w:rsidRPr="002046AC">
        <w:rPr>
          <w:rFonts w:ascii="Arial" w:hAnsi="Arial" w:cs="Arial" w:hint="eastAsia"/>
          <w:sz w:val="22"/>
          <w:szCs w:val="22"/>
          <w:lang w:val="pl-PL"/>
        </w:rPr>
        <w:t>ę</w:t>
      </w:r>
      <w:r w:rsidRPr="002046AC">
        <w:rPr>
          <w:rFonts w:ascii="Arial" w:hAnsi="Arial" w:cs="Arial"/>
          <w:sz w:val="22"/>
          <w:szCs w:val="22"/>
          <w:lang w:val="pl-PL"/>
        </w:rPr>
        <w:t xml:space="preserve"> osób wykonuj</w:t>
      </w:r>
      <w:r w:rsidRPr="002046AC">
        <w:rPr>
          <w:rFonts w:ascii="Arial" w:hAnsi="Arial" w:cs="Arial" w:hint="eastAsia"/>
          <w:sz w:val="22"/>
          <w:szCs w:val="22"/>
          <w:lang w:val="pl-PL"/>
        </w:rPr>
        <w:t>ą</w:t>
      </w:r>
      <w:r w:rsidRPr="002046AC">
        <w:rPr>
          <w:rFonts w:ascii="Arial" w:hAnsi="Arial" w:cs="Arial"/>
          <w:sz w:val="22"/>
          <w:szCs w:val="22"/>
          <w:lang w:val="pl-PL"/>
        </w:rPr>
        <w:t>cych przedmiot</w:t>
      </w:r>
      <w:r w:rsidR="00726E73">
        <w:rPr>
          <w:rFonts w:ascii="Arial" w:hAnsi="Arial" w:cs="Arial"/>
          <w:sz w:val="22"/>
          <w:szCs w:val="22"/>
          <w:lang w:val="pl-PL"/>
        </w:rPr>
        <w:t xml:space="preserve"> umowy do zakresu wymaganego w </w:t>
      </w:r>
      <w:r w:rsidR="00D66258">
        <w:rPr>
          <w:rFonts w:ascii="Arial" w:hAnsi="Arial" w:cs="Arial"/>
          <w:sz w:val="22"/>
          <w:szCs w:val="22"/>
          <w:lang w:val="pl-PL"/>
        </w:rPr>
        <w:t>niniejszej umowie, opisie przedmiotu zamówienia</w:t>
      </w:r>
      <w:r w:rsidR="00726E73">
        <w:rPr>
          <w:rFonts w:ascii="Arial" w:hAnsi="Arial" w:cs="Arial"/>
          <w:sz w:val="22"/>
          <w:szCs w:val="22"/>
          <w:lang w:val="pl-PL"/>
        </w:rPr>
        <w:t xml:space="preserve"> oraz</w:t>
      </w:r>
      <w:r w:rsidR="002046AC">
        <w:rPr>
          <w:rFonts w:ascii="Arial" w:hAnsi="Arial" w:cs="Arial"/>
          <w:sz w:val="22"/>
          <w:szCs w:val="22"/>
          <w:lang w:val="pl-PL"/>
        </w:rPr>
        <w:t xml:space="preserve"> </w:t>
      </w:r>
      <w:r w:rsidR="002046AC" w:rsidRPr="002451E1">
        <w:rPr>
          <w:rFonts w:ascii="Arial" w:hAnsi="Arial" w:cs="Arial"/>
          <w:b/>
          <w:sz w:val="22"/>
          <w:szCs w:val="22"/>
          <w:lang w:val="pl-PL"/>
        </w:rPr>
        <w:t>Z</w:t>
      </w:r>
      <w:r w:rsidRPr="002451E1">
        <w:rPr>
          <w:rFonts w:ascii="Arial" w:hAnsi="Arial" w:cs="Arial"/>
          <w:b/>
          <w:sz w:val="22"/>
          <w:szCs w:val="22"/>
          <w:lang w:val="pl-PL"/>
        </w:rPr>
        <w:t>a</w:t>
      </w:r>
      <w:r w:rsidRPr="002451E1">
        <w:rPr>
          <w:rFonts w:ascii="Arial" w:hAnsi="Arial" w:cs="Arial" w:hint="eastAsia"/>
          <w:b/>
          <w:sz w:val="22"/>
          <w:szCs w:val="22"/>
          <w:lang w:val="pl-PL"/>
        </w:rPr>
        <w:t>łą</w:t>
      </w:r>
      <w:r w:rsidRPr="002451E1">
        <w:rPr>
          <w:rFonts w:ascii="Arial" w:hAnsi="Arial" w:cs="Arial"/>
          <w:b/>
          <w:sz w:val="22"/>
          <w:szCs w:val="22"/>
          <w:lang w:val="pl-PL"/>
        </w:rPr>
        <w:t>cznik</w:t>
      </w:r>
      <w:r w:rsidR="00726E73" w:rsidRPr="002451E1">
        <w:rPr>
          <w:rFonts w:ascii="Arial" w:hAnsi="Arial" w:cs="Arial"/>
          <w:b/>
          <w:sz w:val="22"/>
          <w:szCs w:val="22"/>
          <w:lang w:val="pl-PL"/>
        </w:rPr>
        <w:t>u</w:t>
      </w:r>
      <w:r w:rsidRPr="002451E1">
        <w:rPr>
          <w:rFonts w:ascii="Arial" w:hAnsi="Arial" w:cs="Arial"/>
          <w:b/>
          <w:sz w:val="22"/>
          <w:szCs w:val="22"/>
          <w:lang w:val="pl-PL"/>
        </w:rPr>
        <w:t xml:space="preserve"> nr 1 do umowy</w:t>
      </w:r>
      <w:r w:rsidRPr="002046AC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7AB1BC0" w14:textId="77777777" w:rsidR="00450BF7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26E73">
        <w:rPr>
          <w:rFonts w:ascii="Arial" w:hAnsi="Arial" w:cs="Arial"/>
          <w:sz w:val="22"/>
          <w:szCs w:val="22"/>
          <w:lang w:val="pl-PL"/>
        </w:rPr>
        <w:t>Wykonawca, w terminie nie pó</w:t>
      </w:r>
      <w:r w:rsidRPr="00726E73">
        <w:rPr>
          <w:rFonts w:ascii="Arial" w:hAnsi="Arial" w:cs="Arial" w:hint="eastAsia"/>
          <w:sz w:val="22"/>
          <w:szCs w:val="22"/>
          <w:lang w:val="pl-PL"/>
        </w:rPr>
        <w:t>ź</w:t>
      </w:r>
      <w:r w:rsidRPr="00726E73">
        <w:rPr>
          <w:rFonts w:ascii="Arial" w:hAnsi="Arial" w:cs="Arial"/>
          <w:sz w:val="22"/>
          <w:szCs w:val="22"/>
          <w:lang w:val="pl-PL"/>
        </w:rPr>
        <w:t>niej ni</w:t>
      </w:r>
      <w:r w:rsidRPr="00726E73">
        <w:rPr>
          <w:rFonts w:ascii="Arial" w:hAnsi="Arial" w:cs="Arial" w:hint="eastAsia"/>
          <w:sz w:val="22"/>
          <w:szCs w:val="22"/>
          <w:lang w:val="pl-PL"/>
        </w:rPr>
        <w:t>ż</w:t>
      </w:r>
      <w:r w:rsidRPr="00726E73">
        <w:rPr>
          <w:rFonts w:ascii="Arial" w:hAnsi="Arial" w:cs="Arial"/>
          <w:sz w:val="22"/>
          <w:szCs w:val="22"/>
          <w:lang w:val="pl-PL"/>
        </w:rPr>
        <w:t xml:space="preserve"> 5 dni przed terminem rozpocz</w:t>
      </w:r>
      <w:r w:rsidRPr="00726E73">
        <w:rPr>
          <w:rFonts w:ascii="Arial" w:hAnsi="Arial" w:cs="Arial" w:hint="eastAsia"/>
          <w:sz w:val="22"/>
          <w:szCs w:val="22"/>
          <w:lang w:val="pl-PL"/>
        </w:rPr>
        <w:t>ę</w:t>
      </w:r>
      <w:r w:rsidRPr="00726E73">
        <w:rPr>
          <w:rFonts w:ascii="Arial" w:hAnsi="Arial" w:cs="Arial"/>
          <w:sz w:val="22"/>
          <w:szCs w:val="22"/>
          <w:lang w:val="pl-PL"/>
        </w:rPr>
        <w:t>cia realizacji przedmiotu umowy przedstawi Zamawiaj</w:t>
      </w:r>
      <w:r w:rsidRPr="00726E73">
        <w:rPr>
          <w:rFonts w:ascii="Arial" w:hAnsi="Arial" w:cs="Arial" w:hint="eastAsia"/>
          <w:sz w:val="22"/>
          <w:szCs w:val="22"/>
          <w:lang w:val="pl-PL"/>
        </w:rPr>
        <w:t>ą</w:t>
      </w:r>
      <w:r w:rsidRPr="00726E73">
        <w:rPr>
          <w:rFonts w:ascii="Arial" w:hAnsi="Arial" w:cs="Arial"/>
          <w:sz w:val="22"/>
          <w:szCs w:val="22"/>
          <w:lang w:val="pl-PL"/>
        </w:rPr>
        <w:t>cemu imienny wykaz osób, które b</w:t>
      </w:r>
      <w:r w:rsidRPr="00726E73">
        <w:rPr>
          <w:rFonts w:ascii="Arial" w:hAnsi="Arial" w:cs="Arial" w:hint="eastAsia"/>
          <w:sz w:val="22"/>
          <w:szCs w:val="22"/>
          <w:lang w:val="pl-PL"/>
        </w:rPr>
        <w:t>ę</w:t>
      </w:r>
      <w:r w:rsidRPr="00726E73">
        <w:rPr>
          <w:rFonts w:ascii="Arial" w:hAnsi="Arial" w:cs="Arial"/>
          <w:sz w:val="22"/>
          <w:szCs w:val="22"/>
          <w:lang w:val="pl-PL"/>
        </w:rPr>
        <w:t>d</w:t>
      </w:r>
      <w:r w:rsidRPr="00726E73">
        <w:rPr>
          <w:rFonts w:ascii="Arial" w:hAnsi="Arial" w:cs="Arial" w:hint="eastAsia"/>
          <w:sz w:val="22"/>
          <w:szCs w:val="22"/>
          <w:lang w:val="pl-PL"/>
        </w:rPr>
        <w:t>ą</w:t>
      </w:r>
      <w:r w:rsidRPr="00726E73">
        <w:rPr>
          <w:rFonts w:ascii="Arial" w:hAnsi="Arial" w:cs="Arial"/>
          <w:sz w:val="22"/>
          <w:szCs w:val="22"/>
          <w:lang w:val="pl-PL"/>
        </w:rPr>
        <w:t xml:space="preserve"> uczestniczy</w:t>
      </w:r>
      <w:r w:rsidRPr="00726E73">
        <w:rPr>
          <w:rFonts w:ascii="Arial" w:hAnsi="Arial" w:cs="Arial" w:hint="eastAsia"/>
          <w:sz w:val="22"/>
          <w:szCs w:val="22"/>
          <w:lang w:val="pl-PL"/>
        </w:rPr>
        <w:t>ć</w:t>
      </w:r>
      <w:r w:rsidRPr="00726E73">
        <w:rPr>
          <w:rFonts w:ascii="Arial" w:hAnsi="Arial" w:cs="Arial"/>
          <w:sz w:val="22"/>
          <w:szCs w:val="22"/>
          <w:lang w:val="pl-PL"/>
        </w:rPr>
        <w:t xml:space="preserve"> w wykonywa</w:t>
      </w:r>
      <w:r w:rsidR="00726E73">
        <w:rPr>
          <w:rFonts w:ascii="Arial" w:hAnsi="Arial" w:cs="Arial"/>
          <w:sz w:val="22"/>
          <w:szCs w:val="22"/>
          <w:lang w:val="pl-PL"/>
        </w:rPr>
        <w:t xml:space="preserve">niu umowy. Wzór wykazu stanowi </w:t>
      </w:r>
      <w:r w:rsidR="00726E73" w:rsidRPr="002451E1">
        <w:rPr>
          <w:rFonts w:ascii="Arial" w:hAnsi="Arial" w:cs="Arial"/>
          <w:b/>
          <w:sz w:val="22"/>
          <w:szCs w:val="22"/>
          <w:lang w:val="pl-PL"/>
        </w:rPr>
        <w:t>Z</w:t>
      </w:r>
      <w:r w:rsidRPr="002451E1">
        <w:rPr>
          <w:rFonts w:ascii="Arial" w:hAnsi="Arial" w:cs="Arial"/>
          <w:b/>
          <w:sz w:val="22"/>
          <w:szCs w:val="22"/>
          <w:lang w:val="pl-PL"/>
        </w:rPr>
        <w:t>a</w:t>
      </w:r>
      <w:r w:rsidRPr="002451E1">
        <w:rPr>
          <w:rFonts w:ascii="Arial" w:hAnsi="Arial" w:cs="Arial" w:hint="eastAsia"/>
          <w:b/>
          <w:sz w:val="22"/>
          <w:szCs w:val="22"/>
          <w:lang w:val="pl-PL"/>
        </w:rPr>
        <w:t>łą</w:t>
      </w:r>
      <w:r w:rsidRPr="002451E1">
        <w:rPr>
          <w:rFonts w:ascii="Arial" w:hAnsi="Arial" w:cs="Arial"/>
          <w:b/>
          <w:sz w:val="22"/>
          <w:szCs w:val="22"/>
          <w:lang w:val="pl-PL"/>
        </w:rPr>
        <w:t>cznik nr 2 do umowy</w:t>
      </w:r>
      <w:r w:rsidRPr="00726E73">
        <w:rPr>
          <w:rFonts w:ascii="Arial" w:hAnsi="Arial" w:cs="Arial"/>
          <w:sz w:val="22"/>
          <w:szCs w:val="22"/>
          <w:lang w:val="pl-PL"/>
        </w:rPr>
        <w:t>.</w:t>
      </w:r>
    </w:p>
    <w:p w14:paraId="0A547E1A" w14:textId="77777777" w:rsidR="00715502" w:rsidRPr="002451E1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2451E1">
        <w:rPr>
          <w:rFonts w:ascii="Arial" w:hAnsi="Arial" w:cs="Arial"/>
          <w:sz w:val="22"/>
          <w:szCs w:val="22"/>
          <w:lang w:val="pl-PL"/>
        </w:rPr>
        <w:t>Wykonawca zobowi</w:t>
      </w:r>
      <w:r w:rsidRPr="002451E1">
        <w:rPr>
          <w:rFonts w:ascii="Arial" w:hAnsi="Arial" w:cs="Arial" w:hint="eastAsia"/>
          <w:sz w:val="22"/>
          <w:szCs w:val="22"/>
          <w:lang w:val="pl-PL"/>
        </w:rPr>
        <w:t>ą</w:t>
      </w:r>
      <w:r w:rsidRPr="002451E1">
        <w:rPr>
          <w:rFonts w:ascii="Arial" w:hAnsi="Arial" w:cs="Arial"/>
          <w:sz w:val="22"/>
          <w:szCs w:val="22"/>
          <w:lang w:val="pl-PL"/>
        </w:rPr>
        <w:t>zuje si</w:t>
      </w:r>
      <w:r w:rsidRPr="002451E1">
        <w:rPr>
          <w:rFonts w:ascii="Arial" w:hAnsi="Arial" w:cs="Arial" w:hint="eastAsia"/>
          <w:sz w:val="22"/>
          <w:szCs w:val="22"/>
          <w:lang w:val="pl-PL"/>
        </w:rPr>
        <w:t>ę</w:t>
      </w:r>
      <w:r w:rsidRPr="002451E1">
        <w:rPr>
          <w:rFonts w:ascii="Arial" w:hAnsi="Arial" w:cs="Arial"/>
          <w:sz w:val="22"/>
          <w:szCs w:val="22"/>
          <w:lang w:val="pl-PL"/>
        </w:rPr>
        <w:t xml:space="preserve">, </w:t>
      </w:r>
      <w:r w:rsidRPr="002451E1">
        <w:rPr>
          <w:rFonts w:ascii="Arial" w:hAnsi="Arial" w:cs="Arial" w:hint="eastAsia"/>
          <w:sz w:val="22"/>
          <w:szCs w:val="22"/>
          <w:lang w:val="pl-PL"/>
        </w:rPr>
        <w:t>ż</w:t>
      </w:r>
      <w:r w:rsidR="00715502" w:rsidRPr="002451E1">
        <w:rPr>
          <w:rFonts w:ascii="Arial" w:hAnsi="Arial" w:cs="Arial"/>
          <w:sz w:val="22"/>
          <w:szCs w:val="22"/>
          <w:lang w:val="pl-PL"/>
        </w:rPr>
        <w:t xml:space="preserve">e przedmiot niniejszej umowy, będzie </w:t>
      </w:r>
      <w:r w:rsidRPr="002451E1">
        <w:rPr>
          <w:rFonts w:ascii="Arial" w:hAnsi="Arial" w:cs="Arial"/>
          <w:sz w:val="22"/>
          <w:szCs w:val="22"/>
          <w:lang w:val="pl-PL"/>
        </w:rPr>
        <w:t>w okr</w:t>
      </w:r>
      <w:r w:rsidR="00715502" w:rsidRPr="002451E1">
        <w:rPr>
          <w:rFonts w:ascii="Arial" w:hAnsi="Arial" w:cs="Arial"/>
          <w:sz w:val="22"/>
          <w:szCs w:val="22"/>
          <w:lang w:val="pl-PL"/>
        </w:rPr>
        <w:t>esie realizacji umowy wykonywany</w:t>
      </w:r>
      <w:r w:rsidRPr="002451E1">
        <w:rPr>
          <w:rFonts w:ascii="Arial" w:hAnsi="Arial" w:cs="Arial"/>
          <w:sz w:val="22"/>
          <w:szCs w:val="22"/>
          <w:lang w:val="pl-PL"/>
        </w:rPr>
        <w:t xml:space="preserve"> wy</w:t>
      </w:r>
      <w:r w:rsidRPr="002451E1">
        <w:rPr>
          <w:rFonts w:ascii="Arial" w:hAnsi="Arial" w:cs="Arial" w:hint="eastAsia"/>
          <w:sz w:val="22"/>
          <w:szCs w:val="22"/>
          <w:lang w:val="pl-PL"/>
        </w:rPr>
        <w:t>łą</w:t>
      </w:r>
      <w:r w:rsidRPr="002451E1">
        <w:rPr>
          <w:rFonts w:ascii="Arial" w:hAnsi="Arial" w:cs="Arial"/>
          <w:sz w:val="22"/>
          <w:szCs w:val="22"/>
          <w:lang w:val="pl-PL"/>
        </w:rPr>
        <w:t>cznie przez osoby zatrudnione na podstawie umowy o prac</w:t>
      </w:r>
      <w:r w:rsidRPr="002451E1">
        <w:rPr>
          <w:rFonts w:ascii="Arial" w:hAnsi="Arial" w:cs="Arial" w:hint="eastAsia"/>
          <w:sz w:val="22"/>
          <w:szCs w:val="22"/>
          <w:lang w:val="pl-PL"/>
        </w:rPr>
        <w:t>ę</w:t>
      </w:r>
      <w:r w:rsidRPr="002451E1">
        <w:rPr>
          <w:rFonts w:ascii="Arial" w:hAnsi="Arial" w:cs="Arial"/>
          <w:sz w:val="22"/>
          <w:szCs w:val="22"/>
          <w:lang w:val="pl-PL"/>
        </w:rPr>
        <w:t xml:space="preserve"> w rozumieniu przepisów ustawy z dnia 26 c</w:t>
      </w:r>
      <w:r w:rsidR="00715502" w:rsidRPr="002451E1">
        <w:rPr>
          <w:rFonts w:ascii="Arial" w:hAnsi="Arial" w:cs="Arial"/>
          <w:sz w:val="22"/>
          <w:szCs w:val="22"/>
          <w:lang w:val="pl-PL"/>
        </w:rPr>
        <w:t>zerwca 1974 r. – Kodeks pracy.</w:t>
      </w:r>
    </w:p>
    <w:p w14:paraId="66766DC1" w14:textId="77777777" w:rsidR="001A2AE2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15502">
        <w:rPr>
          <w:rFonts w:ascii="Arial" w:hAnsi="Arial" w:cs="Arial"/>
          <w:sz w:val="22"/>
          <w:szCs w:val="22"/>
          <w:lang w:val="pl-PL"/>
        </w:rPr>
        <w:t>Z uwagi na charakter instytucji i w zwi</w:t>
      </w:r>
      <w:r w:rsidRPr="00715502">
        <w:rPr>
          <w:rFonts w:ascii="Arial" w:hAnsi="Arial" w:cs="Arial" w:hint="eastAsia"/>
          <w:sz w:val="22"/>
          <w:szCs w:val="22"/>
          <w:lang w:val="pl-PL"/>
        </w:rPr>
        <w:t>ą</w:t>
      </w:r>
      <w:r w:rsidRPr="00715502">
        <w:rPr>
          <w:rFonts w:ascii="Arial" w:hAnsi="Arial" w:cs="Arial"/>
          <w:sz w:val="22"/>
          <w:szCs w:val="22"/>
          <w:lang w:val="pl-PL"/>
        </w:rPr>
        <w:t>zku z tym zaostrzone wymogi bezpiecze</w:t>
      </w:r>
      <w:r w:rsidRPr="00715502">
        <w:rPr>
          <w:rFonts w:ascii="Arial" w:hAnsi="Arial" w:cs="Arial" w:hint="eastAsia"/>
          <w:sz w:val="22"/>
          <w:szCs w:val="22"/>
          <w:lang w:val="pl-PL"/>
        </w:rPr>
        <w:t>ń</w:t>
      </w:r>
      <w:r w:rsidRPr="00715502">
        <w:rPr>
          <w:rFonts w:ascii="Arial" w:hAnsi="Arial" w:cs="Arial"/>
          <w:sz w:val="22"/>
          <w:szCs w:val="22"/>
          <w:lang w:val="pl-PL"/>
        </w:rPr>
        <w:t>stwa, do wykonywania us</w:t>
      </w:r>
      <w:r w:rsidRPr="00715502">
        <w:rPr>
          <w:rFonts w:ascii="Arial" w:hAnsi="Arial" w:cs="Arial" w:hint="eastAsia"/>
          <w:sz w:val="22"/>
          <w:szCs w:val="22"/>
          <w:lang w:val="pl-PL"/>
        </w:rPr>
        <w:t>ł</w:t>
      </w:r>
      <w:r w:rsidRPr="00715502">
        <w:rPr>
          <w:rFonts w:ascii="Arial" w:hAnsi="Arial" w:cs="Arial"/>
          <w:sz w:val="22"/>
          <w:szCs w:val="22"/>
          <w:lang w:val="pl-PL"/>
        </w:rPr>
        <w:t>ug okre</w:t>
      </w:r>
      <w:r w:rsidRPr="00715502">
        <w:rPr>
          <w:rFonts w:ascii="Arial" w:hAnsi="Arial" w:cs="Arial" w:hint="eastAsia"/>
          <w:sz w:val="22"/>
          <w:szCs w:val="22"/>
          <w:lang w:val="pl-PL"/>
        </w:rPr>
        <w:t>ś</w:t>
      </w:r>
      <w:r w:rsidRPr="00715502">
        <w:rPr>
          <w:rFonts w:ascii="Arial" w:hAnsi="Arial" w:cs="Arial"/>
          <w:sz w:val="22"/>
          <w:szCs w:val="22"/>
          <w:lang w:val="pl-PL"/>
        </w:rPr>
        <w:t>lonych w niniejszej umowie nie mog</w:t>
      </w:r>
      <w:r w:rsidRPr="00715502">
        <w:rPr>
          <w:rFonts w:ascii="Arial" w:hAnsi="Arial" w:cs="Arial" w:hint="eastAsia"/>
          <w:sz w:val="22"/>
          <w:szCs w:val="22"/>
          <w:lang w:val="pl-PL"/>
        </w:rPr>
        <w:t>ą</w:t>
      </w:r>
      <w:r w:rsidRPr="00715502">
        <w:rPr>
          <w:rFonts w:ascii="Arial" w:hAnsi="Arial" w:cs="Arial"/>
          <w:sz w:val="22"/>
          <w:szCs w:val="22"/>
          <w:lang w:val="pl-PL"/>
        </w:rPr>
        <w:t xml:space="preserve"> by</w:t>
      </w:r>
      <w:r w:rsidRPr="00715502">
        <w:rPr>
          <w:rFonts w:ascii="Arial" w:hAnsi="Arial" w:cs="Arial" w:hint="eastAsia"/>
          <w:sz w:val="22"/>
          <w:szCs w:val="22"/>
          <w:lang w:val="pl-PL"/>
        </w:rPr>
        <w:t>ć</w:t>
      </w:r>
      <w:r w:rsidRPr="00715502">
        <w:rPr>
          <w:rFonts w:ascii="Arial" w:hAnsi="Arial" w:cs="Arial"/>
          <w:sz w:val="22"/>
          <w:szCs w:val="22"/>
          <w:lang w:val="pl-PL"/>
        </w:rPr>
        <w:t xml:space="preserve"> dopuszczone osoby karane oraz osoby, wobec których toczy si</w:t>
      </w:r>
      <w:r w:rsidRPr="00715502">
        <w:rPr>
          <w:rFonts w:ascii="Arial" w:hAnsi="Arial" w:cs="Arial" w:hint="eastAsia"/>
          <w:sz w:val="22"/>
          <w:szCs w:val="22"/>
          <w:lang w:val="pl-PL"/>
        </w:rPr>
        <w:t>ę</w:t>
      </w:r>
      <w:r w:rsidRPr="00715502">
        <w:rPr>
          <w:rFonts w:ascii="Arial" w:hAnsi="Arial" w:cs="Arial"/>
          <w:sz w:val="22"/>
          <w:szCs w:val="22"/>
          <w:lang w:val="pl-PL"/>
        </w:rPr>
        <w:t xml:space="preserve"> post</w:t>
      </w:r>
      <w:r w:rsidRPr="00715502">
        <w:rPr>
          <w:rFonts w:ascii="Arial" w:hAnsi="Arial" w:cs="Arial" w:hint="eastAsia"/>
          <w:sz w:val="22"/>
          <w:szCs w:val="22"/>
          <w:lang w:val="pl-PL"/>
        </w:rPr>
        <w:t>ę</w:t>
      </w:r>
      <w:r w:rsidRPr="00715502">
        <w:rPr>
          <w:rFonts w:ascii="Arial" w:hAnsi="Arial" w:cs="Arial"/>
          <w:sz w:val="22"/>
          <w:szCs w:val="22"/>
          <w:lang w:val="pl-PL"/>
        </w:rPr>
        <w:t>powanie karne lub karno-skarbowe. Weryfikacja, czy osoby spe</w:t>
      </w:r>
      <w:r w:rsidRPr="00715502">
        <w:rPr>
          <w:rFonts w:ascii="Arial" w:hAnsi="Arial" w:cs="Arial" w:hint="eastAsia"/>
          <w:sz w:val="22"/>
          <w:szCs w:val="22"/>
          <w:lang w:val="pl-PL"/>
        </w:rPr>
        <w:t>ł</w:t>
      </w:r>
      <w:r w:rsidRPr="00715502">
        <w:rPr>
          <w:rFonts w:ascii="Arial" w:hAnsi="Arial" w:cs="Arial"/>
          <w:sz w:val="22"/>
          <w:szCs w:val="22"/>
          <w:lang w:val="pl-PL"/>
        </w:rPr>
        <w:t>niaj</w:t>
      </w:r>
      <w:r w:rsidRPr="00715502">
        <w:rPr>
          <w:rFonts w:ascii="Arial" w:hAnsi="Arial" w:cs="Arial" w:hint="eastAsia"/>
          <w:sz w:val="22"/>
          <w:szCs w:val="22"/>
          <w:lang w:val="pl-PL"/>
        </w:rPr>
        <w:t>ą</w:t>
      </w:r>
      <w:r w:rsidRPr="00715502">
        <w:rPr>
          <w:rFonts w:ascii="Arial" w:hAnsi="Arial" w:cs="Arial"/>
          <w:sz w:val="22"/>
          <w:szCs w:val="22"/>
          <w:lang w:val="pl-PL"/>
        </w:rPr>
        <w:t xml:space="preserve"> powy</w:t>
      </w:r>
      <w:r w:rsidRPr="00715502">
        <w:rPr>
          <w:rFonts w:ascii="Arial" w:hAnsi="Arial" w:cs="Arial" w:hint="eastAsia"/>
          <w:sz w:val="22"/>
          <w:szCs w:val="22"/>
          <w:lang w:val="pl-PL"/>
        </w:rPr>
        <w:t>ż</w:t>
      </w:r>
      <w:r w:rsidRPr="00715502">
        <w:rPr>
          <w:rFonts w:ascii="Arial" w:hAnsi="Arial" w:cs="Arial"/>
          <w:sz w:val="22"/>
          <w:szCs w:val="22"/>
          <w:lang w:val="pl-PL"/>
        </w:rPr>
        <w:t>szy wymóg jest obowi</w:t>
      </w:r>
      <w:r w:rsidRPr="00715502">
        <w:rPr>
          <w:rFonts w:ascii="Arial" w:hAnsi="Arial" w:cs="Arial" w:hint="eastAsia"/>
          <w:sz w:val="22"/>
          <w:szCs w:val="22"/>
          <w:lang w:val="pl-PL"/>
        </w:rPr>
        <w:t>ą</w:t>
      </w:r>
      <w:r w:rsidRPr="00715502">
        <w:rPr>
          <w:rFonts w:ascii="Arial" w:hAnsi="Arial" w:cs="Arial"/>
          <w:sz w:val="22"/>
          <w:szCs w:val="22"/>
          <w:lang w:val="pl-PL"/>
        </w:rPr>
        <w:t>zkiem Wykonawcy. Zamieszczenie osoby w wykazie, o którym mowa w ust. 3, jest równoznaczne z o</w:t>
      </w:r>
      <w:r w:rsidRPr="00715502">
        <w:rPr>
          <w:rFonts w:ascii="Arial" w:hAnsi="Arial" w:cs="Arial" w:hint="eastAsia"/>
          <w:sz w:val="22"/>
          <w:szCs w:val="22"/>
          <w:lang w:val="pl-PL"/>
        </w:rPr>
        <w:t>ś</w:t>
      </w:r>
      <w:r w:rsidRPr="00715502">
        <w:rPr>
          <w:rFonts w:ascii="Arial" w:hAnsi="Arial" w:cs="Arial"/>
          <w:sz w:val="22"/>
          <w:szCs w:val="22"/>
          <w:lang w:val="pl-PL"/>
        </w:rPr>
        <w:t xml:space="preserve">wiadczeniem Wykonawcy, </w:t>
      </w:r>
      <w:r w:rsidRPr="00715502">
        <w:rPr>
          <w:rFonts w:ascii="Arial" w:hAnsi="Arial" w:cs="Arial" w:hint="eastAsia"/>
          <w:sz w:val="22"/>
          <w:szCs w:val="22"/>
          <w:lang w:val="pl-PL"/>
        </w:rPr>
        <w:t>ż</w:t>
      </w:r>
      <w:r w:rsidRPr="00715502">
        <w:rPr>
          <w:rFonts w:ascii="Arial" w:hAnsi="Arial" w:cs="Arial"/>
          <w:sz w:val="22"/>
          <w:szCs w:val="22"/>
          <w:lang w:val="pl-PL"/>
        </w:rPr>
        <w:t>e weryfikacja tej osoby zosta</w:t>
      </w:r>
      <w:r w:rsidRPr="00715502">
        <w:rPr>
          <w:rFonts w:ascii="Arial" w:hAnsi="Arial" w:cs="Arial" w:hint="eastAsia"/>
          <w:sz w:val="22"/>
          <w:szCs w:val="22"/>
          <w:lang w:val="pl-PL"/>
        </w:rPr>
        <w:t>ł</w:t>
      </w:r>
      <w:r w:rsidRPr="00715502">
        <w:rPr>
          <w:rFonts w:ascii="Arial" w:hAnsi="Arial" w:cs="Arial"/>
          <w:sz w:val="22"/>
          <w:szCs w:val="22"/>
          <w:lang w:val="pl-PL"/>
        </w:rPr>
        <w:t>a przeprowadzona pozytywnie, przy czym za najbardziej wiarygodne uznaje si</w:t>
      </w:r>
      <w:r w:rsidRPr="00715502">
        <w:rPr>
          <w:rFonts w:ascii="Arial" w:hAnsi="Arial" w:cs="Arial" w:hint="eastAsia"/>
          <w:sz w:val="22"/>
          <w:szCs w:val="22"/>
          <w:lang w:val="pl-PL"/>
        </w:rPr>
        <w:t>ę</w:t>
      </w:r>
      <w:r w:rsidRPr="00715502">
        <w:rPr>
          <w:rFonts w:ascii="Arial" w:hAnsi="Arial" w:cs="Arial"/>
          <w:sz w:val="22"/>
          <w:szCs w:val="22"/>
          <w:lang w:val="pl-PL"/>
        </w:rPr>
        <w:t xml:space="preserve"> za</w:t>
      </w:r>
      <w:r w:rsidRPr="00715502">
        <w:rPr>
          <w:rFonts w:ascii="Arial" w:hAnsi="Arial" w:cs="Arial" w:hint="eastAsia"/>
          <w:sz w:val="22"/>
          <w:szCs w:val="22"/>
          <w:lang w:val="pl-PL"/>
        </w:rPr>
        <w:t>ś</w:t>
      </w:r>
      <w:r w:rsidRPr="00715502">
        <w:rPr>
          <w:rFonts w:ascii="Arial" w:hAnsi="Arial" w:cs="Arial"/>
          <w:sz w:val="22"/>
          <w:szCs w:val="22"/>
          <w:lang w:val="pl-PL"/>
        </w:rPr>
        <w:t>wiadczenie o niekaralno</w:t>
      </w:r>
      <w:r w:rsidRPr="00715502">
        <w:rPr>
          <w:rFonts w:ascii="Arial" w:hAnsi="Arial" w:cs="Arial" w:hint="eastAsia"/>
          <w:sz w:val="22"/>
          <w:szCs w:val="22"/>
          <w:lang w:val="pl-PL"/>
        </w:rPr>
        <w:t>ś</w:t>
      </w:r>
      <w:r w:rsidRPr="00715502">
        <w:rPr>
          <w:rFonts w:ascii="Arial" w:hAnsi="Arial" w:cs="Arial"/>
          <w:sz w:val="22"/>
          <w:szCs w:val="22"/>
          <w:lang w:val="pl-PL"/>
        </w:rPr>
        <w:t>ci z Krajowego Rejestru Karnego. Wykonawca ponosi odpowiedzialno</w:t>
      </w:r>
      <w:r w:rsidRPr="00715502">
        <w:rPr>
          <w:rFonts w:ascii="Arial" w:hAnsi="Arial" w:cs="Arial" w:hint="eastAsia"/>
          <w:sz w:val="22"/>
          <w:szCs w:val="22"/>
          <w:lang w:val="pl-PL"/>
        </w:rPr>
        <w:t>ść</w:t>
      </w:r>
      <w:r w:rsidRPr="00715502">
        <w:rPr>
          <w:rFonts w:ascii="Arial" w:hAnsi="Arial" w:cs="Arial"/>
          <w:sz w:val="22"/>
          <w:szCs w:val="22"/>
          <w:lang w:val="pl-PL"/>
        </w:rPr>
        <w:t xml:space="preserve"> za skuteczno</w:t>
      </w:r>
      <w:r w:rsidRPr="00715502">
        <w:rPr>
          <w:rFonts w:ascii="Arial" w:hAnsi="Arial" w:cs="Arial" w:hint="eastAsia"/>
          <w:sz w:val="22"/>
          <w:szCs w:val="22"/>
          <w:lang w:val="pl-PL"/>
        </w:rPr>
        <w:t>ść</w:t>
      </w:r>
      <w:r w:rsidRPr="00715502">
        <w:rPr>
          <w:rFonts w:ascii="Arial" w:hAnsi="Arial" w:cs="Arial"/>
          <w:sz w:val="22"/>
          <w:szCs w:val="22"/>
          <w:lang w:val="pl-PL"/>
        </w:rPr>
        <w:t xml:space="preserve"> weryfikacji osób. Obowi</w:t>
      </w:r>
      <w:r w:rsidRPr="00715502">
        <w:rPr>
          <w:rFonts w:ascii="Arial" w:hAnsi="Arial" w:cs="Arial" w:hint="eastAsia"/>
          <w:sz w:val="22"/>
          <w:szCs w:val="22"/>
          <w:lang w:val="pl-PL"/>
        </w:rPr>
        <w:t>ą</w:t>
      </w:r>
      <w:r w:rsidRPr="00715502">
        <w:rPr>
          <w:rFonts w:ascii="Arial" w:hAnsi="Arial" w:cs="Arial"/>
          <w:sz w:val="22"/>
          <w:szCs w:val="22"/>
          <w:lang w:val="pl-PL"/>
        </w:rPr>
        <w:t>zek ten trwa przez ca</w:t>
      </w:r>
      <w:r w:rsidRPr="00715502">
        <w:rPr>
          <w:rFonts w:ascii="Arial" w:hAnsi="Arial" w:cs="Arial" w:hint="eastAsia"/>
          <w:sz w:val="22"/>
          <w:szCs w:val="22"/>
          <w:lang w:val="pl-PL"/>
        </w:rPr>
        <w:t>ł</w:t>
      </w:r>
      <w:r w:rsidRPr="00715502">
        <w:rPr>
          <w:rFonts w:ascii="Arial" w:hAnsi="Arial" w:cs="Arial"/>
          <w:sz w:val="22"/>
          <w:szCs w:val="22"/>
          <w:lang w:val="pl-PL"/>
        </w:rPr>
        <w:t>y okres obowi</w:t>
      </w:r>
      <w:r w:rsidRPr="00715502">
        <w:rPr>
          <w:rFonts w:ascii="Arial" w:hAnsi="Arial" w:cs="Arial" w:hint="eastAsia"/>
          <w:sz w:val="22"/>
          <w:szCs w:val="22"/>
          <w:lang w:val="pl-PL"/>
        </w:rPr>
        <w:t>ą</w:t>
      </w:r>
      <w:r w:rsidRPr="00715502">
        <w:rPr>
          <w:rFonts w:ascii="Arial" w:hAnsi="Arial" w:cs="Arial"/>
          <w:sz w:val="22"/>
          <w:szCs w:val="22"/>
          <w:lang w:val="pl-PL"/>
        </w:rPr>
        <w:t>zywania umowy.</w:t>
      </w:r>
    </w:p>
    <w:p w14:paraId="685D7BCC" w14:textId="72F1DE4F" w:rsidR="001A2AE2" w:rsidRPr="00716160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16160">
        <w:rPr>
          <w:rFonts w:ascii="Arial" w:hAnsi="Arial" w:cs="Arial"/>
          <w:sz w:val="22"/>
          <w:szCs w:val="22"/>
          <w:lang w:val="pl-PL"/>
        </w:rPr>
        <w:t>Wykonawca do ka</w:t>
      </w:r>
      <w:r w:rsidRPr="00716160">
        <w:rPr>
          <w:rFonts w:ascii="Arial" w:hAnsi="Arial" w:cs="Arial" w:hint="eastAsia"/>
          <w:sz w:val="22"/>
          <w:szCs w:val="22"/>
          <w:lang w:val="pl-PL"/>
        </w:rPr>
        <w:t>ż</w:t>
      </w:r>
      <w:r w:rsidRPr="00716160">
        <w:rPr>
          <w:rFonts w:ascii="Arial" w:hAnsi="Arial" w:cs="Arial"/>
          <w:sz w:val="22"/>
          <w:szCs w:val="22"/>
          <w:lang w:val="pl-PL"/>
        </w:rPr>
        <w:t>dej faktury zobowi</w:t>
      </w:r>
      <w:r w:rsidRPr="00716160">
        <w:rPr>
          <w:rFonts w:ascii="Arial" w:hAnsi="Arial" w:cs="Arial" w:hint="eastAsia"/>
          <w:sz w:val="22"/>
          <w:szCs w:val="22"/>
          <w:lang w:val="pl-PL"/>
        </w:rPr>
        <w:t>ą</w:t>
      </w:r>
      <w:r w:rsidRPr="00716160">
        <w:rPr>
          <w:rFonts w:ascii="Arial" w:hAnsi="Arial" w:cs="Arial"/>
          <w:sz w:val="22"/>
          <w:szCs w:val="22"/>
          <w:lang w:val="pl-PL"/>
        </w:rPr>
        <w:t>zany jest z</w:t>
      </w:r>
      <w:r w:rsidRPr="00716160">
        <w:rPr>
          <w:rFonts w:ascii="Arial" w:hAnsi="Arial" w:cs="Arial" w:hint="eastAsia"/>
          <w:sz w:val="22"/>
          <w:szCs w:val="22"/>
          <w:lang w:val="pl-PL"/>
        </w:rPr>
        <w:t>ł</w:t>
      </w:r>
      <w:r w:rsidRPr="00716160">
        <w:rPr>
          <w:rFonts w:ascii="Arial" w:hAnsi="Arial" w:cs="Arial"/>
          <w:sz w:val="22"/>
          <w:szCs w:val="22"/>
          <w:lang w:val="pl-PL"/>
        </w:rPr>
        <w:t>o</w:t>
      </w:r>
      <w:r w:rsidRPr="00716160">
        <w:rPr>
          <w:rFonts w:ascii="Arial" w:hAnsi="Arial" w:cs="Arial" w:hint="eastAsia"/>
          <w:sz w:val="22"/>
          <w:szCs w:val="22"/>
          <w:lang w:val="pl-PL"/>
        </w:rPr>
        <w:t>ż</w:t>
      </w:r>
      <w:r w:rsidRPr="00716160">
        <w:rPr>
          <w:rFonts w:ascii="Arial" w:hAnsi="Arial" w:cs="Arial"/>
          <w:sz w:val="22"/>
          <w:szCs w:val="22"/>
          <w:lang w:val="pl-PL"/>
        </w:rPr>
        <w:t>y</w:t>
      </w:r>
      <w:r w:rsidRPr="00716160">
        <w:rPr>
          <w:rFonts w:ascii="Arial" w:hAnsi="Arial" w:cs="Arial" w:hint="eastAsia"/>
          <w:sz w:val="22"/>
          <w:szCs w:val="22"/>
          <w:lang w:val="pl-PL"/>
        </w:rPr>
        <w:t>ć</w:t>
      </w:r>
      <w:r w:rsidRPr="00716160">
        <w:rPr>
          <w:rFonts w:ascii="Arial" w:hAnsi="Arial" w:cs="Arial"/>
          <w:sz w:val="22"/>
          <w:szCs w:val="22"/>
          <w:lang w:val="pl-PL"/>
        </w:rPr>
        <w:t xml:space="preserve"> o</w:t>
      </w:r>
      <w:r w:rsidRPr="00716160">
        <w:rPr>
          <w:rFonts w:ascii="Arial" w:hAnsi="Arial" w:cs="Arial" w:hint="eastAsia"/>
          <w:sz w:val="22"/>
          <w:szCs w:val="22"/>
          <w:lang w:val="pl-PL"/>
        </w:rPr>
        <w:t>ś</w:t>
      </w:r>
      <w:r w:rsidRPr="00716160">
        <w:rPr>
          <w:rFonts w:ascii="Arial" w:hAnsi="Arial" w:cs="Arial"/>
          <w:sz w:val="22"/>
          <w:szCs w:val="22"/>
          <w:lang w:val="pl-PL"/>
        </w:rPr>
        <w:t xml:space="preserve">wiadczenie o zatrudnieniu wszystkich osób wskazanych w </w:t>
      </w:r>
      <w:r w:rsidR="00BC35D7">
        <w:rPr>
          <w:rFonts w:ascii="Arial" w:hAnsi="Arial" w:cs="Arial"/>
          <w:sz w:val="22"/>
          <w:szCs w:val="22"/>
          <w:lang w:val="pl-PL"/>
        </w:rPr>
        <w:t xml:space="preserve">wykazie, o którym mowa w ust. 12 </w:t>
      </w:r>
      <w:r w:rsidR="00716160" w:rsidRPr="00716160">
        <w:rPr>
          <w:rFonts w:ascii="Arial" w:hAnsi="Arial" w:cs="Arial"/>
          <w:sz w:val="22"/>
          <w:szCs w:val="22"/>
          <w:lang w:val="pl-PL"/>
        </w:rPr>
        <w:t>niniejszego paragrafu</w:t>
      </w:r>
      <w:r w:rsidRPr="00716160">
        <w:rPr>
          <w:rFonts w:ascii="Arial" w:hAnsi="Arial" w:cs="Arial"/>
          <w:sz w:val="22"/>
          <w:szCs w:val="22"/>
          <w:lang w:val="pl-PL"/>
        </w:rPr>
        <w:t xml:space="preserve">, na </w:t>
      </w:r>
      <w:r w:rsidR="001A2AE2" w:rsidRPr="00716160">
        <w:rPr>
          <w:rFonts w:ascii="Arial" w:hAnsi="Arial" w:cs="Arial"/>
          <w:sz w:val="22"/>
          <w:szCs w:val="22"/>
          <w:lang w:val="pl-PL"/>
        </w:rPr>
        <w:t xml:space="preserve">podstawie umowy </w:t>
      </w:r>
      <w:r w:rsidRPr="00716160">
        <w:rPr>
          <w:rFonts w:ascii="Arial" w:hAnsi="Arial" w:cs="Arial"/>
          <w:sz w:val="22"/>
          <w:szCs w:val="22"/>
          <w:lang w:val="pl-PL"/>
        </w:rPr>
        <w:t>o prac</w:t>
      </w:r>
      <w:r w:rsidRPr="00716160">
        <w:rPr>
          <w:rFonts w:ascii="Arial" w:hAnsi="Arial" w:cs="Arial" w:hint="eastAsia"/>
          <w:sz w:val="22"/>
          <w:szCs w:val="22"/>
          <w:lang w:val="pl-PL"/>
        </w:rPr>
        <w:t>ę</w:t>
      </w:r>
      <w:r w:rsidRPr="00716160">
        <w:rPr>
          <w:rFonts w:ascii="Arial" w:hAnsi="Arial" w:cs="Arial"/>
          <w:sz w:val="22"/>
          <w:szCs w:val="22"/>
          <w:lang w:val="pl-PL"/>
        </w:rPr>
        <w:t>.</w:t>
      </w:r>
    </w:p>
    <w:p w14:paraId="65633685" w14:textId="77777777" w:rsidR="00BA5762" w:rsidRPr="00BD0AF2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BD0AF2">
        <w:rPr>
          <w:rFonts w:ascii="Arial" w:hAnsi="Arial" w:cs="Arial"/>
          <w:sz w:val="22"/>
          <w:szCs w:val="22"/>
          <w:lang w:val="pl-PL"/>
        </w:rPr>
        <w:lastRenderedPageBreak/>
        <w:t>W przypadku ka</w:t>
      </w:r>
      <w:r w:rsidRPr="00BD0AF2">
        <w:rPr>
          <w:rFonts w:ascii="Arial" w:hAnsi="Arial" w:cs="Arial" w:hint="eastAsia"/>
          <w:sz w:val="22"/>
          <w:szCs w:val="22"/>
          <w:lang w:val="pl-PL"/>
        </w:rPr>
        <w:t>ż</w:t>
      </w:r>
      <w:r w:rsidRPr="00BD0AF2">
        <w:rPr>
          <w:rFonts w:ascii="Arial" w:hAnsi="Arial" w:cs="Arial"/>
          <w:sz w:val="22"/>
          <w:szCs w:val="22"/>
          <w:lang w:val="pl-PL"/>
        </w:rPr>
        <w:t>dej zmiany sk</w:t>
      </w:r>
      <w:r w:rsidRPr="00BD0AF2">
        <w:rPr>
          <w:rFonts w:ascii="Arial" w:hAnsi="Arial" w:cs="Arial" w:hint="eastAsia"/>
          <w:sz w:val="22"/>
          <w:szCs w:val="22"/>
          <w:lang w:val="pl-PL"/>
        </w:rPr>
        <w:t>ł</w:t>
      </w:r>
      <w:r w:rsidRPr="00BD0AF2">
        <w:rPr>
          <w:rFonts w:ascii="Arial" w:hAnsi="Arial" w:cs="Arial"/>
          <w:sz w:val="22"/>
          <w:szCs w:val="22"/>
          <w:lang w:val="pl-PL"/>
        </w:rPr>
        <w:t>adu osobowego, Wykonawca zobowi</w:t>
      </w:r>
      <w:r w:rsidRPr="00BD0AF2">
        <w:rPr>
          <w:rFonts w:ascii="Arial" w:hAnsi="Arial" w:cs="Arial" w:hint="eastAsia"/>
          <w:sz w:val="22"/>
          <w:szCs w:val="22"/>
          <w:lang w:val="pl-PL"/>
        </w:rPr>
        <w:t>ą</w:t>
      </w:r>
      <w:r w:rsidRPr="00BD0AF2">
        <w:rPr>
          <w:rFonts w:ascii="Arial" w:hAnsi="Arial" w:cs="Arial"/>
          <w:sz w:val="22"/>
          <w:szCs w:val="22"/>
          <w:lang w:val="pl-PL"/>
        </w:rPr>
        <w:t>zuje si</w:t>
      </w:r>
      <w:r w:rsidRPr="00BD0AF2">
        <w:rPr>
          <w:rFonts w:ascii="Arial" w:hAnsi="Arial" w:cs="Arial" w:hint="eastAsia"/>
          <w:sz w:val="22"/>
          <w:szCs w:val="22"/>
          <w:lang w:val="pl-PL"/>
        </w:rPr>
        <w:t>ę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 do pisemnego poinformowania o tym fakcie Zamawiaj</w:t>
      </w:r>
      <w:r w:rsidRPr="00BD0AF2">
        <w:rPr>
          <w:rFonts w:ascii="Arial" w:hAnsi="Arial" w:cs="Arial" w:hint="eastAsia"/>
          <w:sz w:val="22"/>
          <w:szCs w:val="22"/>
          <w:lang w:val="pl-PL"/>
        </w:rPr>
        <w:t>ą</w:t>
      </w:r>
      <w:r w:rsidRPr="00BD0AF2">
        <w:rPr>
          <w:rFonts w:ascii="Arial" w:hAnsi="Arial" w:cs="Arial"/>
          <w:sz w:val="22"/>
          <w:szCs w:val="22"/>
          <w:lang w:val="pl-PL"/>
        </w:rPr>
        <w:t>cego, a tak</w:t>
      </w:r>
      <w:r w:rsidRPr="00BD0AF2">
        <w:rPr>
          <w:rFonts w:ascii="Arial" w:hAnsi="Arial" w:cs="Arial" w:hint="eastAsia"/>
          <w:sz w:val="22"/>
          <w:szCs w:val="22"/>
          <w:lang w:val="pl-PL"/>
        </w:rPr>
        <w:t>ż</w:t>
      </w:r>
      <w:r w:rsidRPr="00BD0AF2">
        <w:rPr>
          <w:rFonts w:ascii="Arial" w:hAnsi="Arial" w:cs="Arial"/>
          <w:sz w:val="22"/>
          <w:szCs w:val="22"/>
          <w:lang w:val="pl-PL"/>
        </w:rPr>
        <w:t>e z</w:t>
      </w:r>
      <w:r w:rsidRPr="00BD0AF2">
        <w:rPr>
          <w:rFonts w:ascii="Arial" w:hAnsi="Arial" w:cs="Arial" w:hint="eastAsia"/>
          <w:sz w:val="22"/>
          <w:szCs w:val="22"/>
          <w:lang w:val="pl-PL"/>
        </w:rPr>
        <w:t>ł</w:t>
      </w:r>
      <w:r w:rsidRPr="00BD0AF2">
        <w:rPr>
          <w:rFonts w:ascii="Arial" w:hAnsi="Arial" w:cs="Arial"/>
          <w:sz w:val="22"/>
          <w:szCs w:val="22"/>
          <w:lang w:val="pl-PL"/>
        </w:rPr>
        <w:t>o</w:t>
      </w:r>
      <w:r w:rsidRPr="00BD0AF2">
        <w:rPr>
          <w:rFonts w:ascii="Arial" w:hAnsi="Arial" w:cs="Arial" w:hint="eastAsia"/>
          <w:sz w:val="22"/>
          <w:szCs w:val="22"/>
          <w:lang w:val="pl-PL"/>
        </w:rPr>
        <w:t>ż</w:t>
      </w:r>
      <w:r w:rsidRPr="00BD0AF2">
        <w:rPr>
          <w:rFonts w:ascii="Arial" w:hAnsi="Arial" w:cs="Arial"/>
          <w:sz w:val="22"/>
          <w:szCs w:val="22"/>
          <w:lang w:val="pl-PL"/>
        </w:rPr>
        <w:t>enia wymaganych dokumentów                 i uzupe</w:t>
      </w:r>
      <w:r w:rsidRPr="00BD0AF2">
        <w:rPr>
          <w:rFonts w:ascii="Arial" w:hAnsi="Arial" w:cs="Arial" w:hint="eastAsia"/>
          <w:sz w:val="22"/>
          <w:szCs w:val="22"/>
          <w:lang w:val="pl-PL"/>
        </w:rPr>
        <w:t>ł</w:t>
      </w:r>
      <w:r w:rsidRPr="00BD0AF2">
        <w:rPr>
          <w:rFonts w:ascii="Arial" w:hAnsi="Arial" w:cs="Arial"/>
          <w:sz w:val="22"/>
          <w:szCs w:val="22"/>
          <w:lang w:val="pl-PL"/>
        </w:rPr>
        <w:t>nienia niezb</w:t>
      </w:r>
      <w:r w:rsidRPr="00BD0AF2">
        <w:rPr>
          <w:rFonts w:ascii="Arial" w:hAnsi="Arial" w:cs="Arial" w:hint="eastAsia"/>
          <w:sz w:val="22"/>
          <w:szCs w:val="22"/>
          <w:lang w:val="pl-PL"/>
        </w:rPr>
        <w:t>ę</w:t>
      </w:r>
      <w:r w:rsidRPr="00BD0AF2">
        <w:rPr>
          <w:rFonts w:ascii="Arial" w:hAnsi="Arial" w:cs="Arial"/>
          <w:sz w:val="22"/>
          <w:szCs w:val="22"/>
          <w:lang w:val="pl-PL"/>
        </w:rPr>
        <w:t>dnych szkole</w:t>
      </w:r>
      <w:r w:rsidRPr="00BD0AF2">
        <w:rPr>
          <w:rFonts w:ascii="Arial" w:hAnsi="Arial" w:cs="Arial" w:hint="eastAsia"/>
          <w:sz w:val="22"/>
          <w:szCs w:val="22"/>
          <w:lang w:val="pl-PL"/>
        </w:rPr>
        <w:t>ń</w:t>
      </w:r>
      <w:r w:rsidRPr="00BD0AF2">
        <w:rPr>
          <w:rFonts w:ascii="Arial" w:hAnsi="Arial" w:cs="Arial"/>
          <w:sz w:val="22"/>
          <w:szCs w:val="22"/>
          <w:lang w:val="pl-PL"/>
        </w:rPr>
        <w:t>. Zmiana ta nie wymaga aneksu do umowy.</w:t>
      </w:r>
    </w:p>
    <w:p w14:paraId="2A2F7E5C" w14:textId="14D3F836" w:rsidR="00BA5762" w:rsidRPr="00BD0AF2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BD0AF2">
        <w:rPr>
          <w:rFonts w:ascii="Arial" w:hAnsi="Arial" w:cs="Arial"/>
          <w:sz w:val="22"/>
          <w:szCs w:val="22"/>
          <w:lang w:val="pl-PL"/>
        </w:rPr>
        <w:t>Wykonawca o</w:t>
      </w:r>
      <w:r w:rsidRPr="00BD0AF2">
        <w:rPr>
          <w:rFonts w:ascii="Arial" w:hAnsi="Arial" w:cs="Arial" w:hint="eastAsia"/>
          <w:sz w:val="22"/>
          <w:szCs w:val="22"/>
          <w:lang w:val="pl-PL"/>
        </w:rPr>
        <w:t>ś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wiadcza, </w:t>
      </w:r>
      <w:r w:rsidRPr="00BD0AF2">
        <w:rPr>
          <w:rFonts w:ascii="Arial" w:hAnsi="Arial" w:cs="Arial" w:hint="eastAsia"/>
          <w:sz w:val="22"/>
          <w:szCs w:val="22"/>
          <w:lang w:val="pl-PL"/>
        </w:rPr>
        <w:t>ż</w:t>
      </w:r>
      <w:r w:rsidRPr="00BD0AF2">
        <w:rPr>
          <w:rFonts w:ascii="Arial" w:hAnsi="Arial" w:cs="Arial"/>
          <w:sz w:val="22"/>
          <w:szCs w:val="22"/>
          <w:lang w:val="pl-PL"/>
        </w:rPr>
        <w:t>e przy realizacji przedmiotu umowy osoby zatrudnione na podstawie umowy o prac</w:t>
      </w:r>
      <w:r w:rsidRPr="00BD0AF2">
        <w:rPr>
          <w:rFonts w:ascii="Arial" w:hAnsi="Arial" w:cs="Arial" w:hint="eastAsia"/>
          <w:sz w:val="22"/>
          <w:szCs w:val="22"/>
          <w:lang w:val="pl-PL"/>
        </w:rPr>
        <w:t>ę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 wskazane w </w:t>
      </w:r>
      <w:r w:rsidR="00BC35D7">
        <w:rPr>
          <w:rFonts w:ascii="Arial" w:hAnsi="Arial" w:cs="Arial"/>
          <w:sz w:val="22"/>
          <w:szCs w:val="22"/>
          <w:lang w:val="pl-PL"/>
        </w:rPr>
        <w:t>wykazie, o którym mowa w ust. 12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 faktycznie uczestniczy</w:t>
      </w:r>
      <w:r w:rsidRPr="00BD0AF2">
        <w:rPr>
          <w:rFonts w:ascii="Arial" w:hAnsi="Arial" w:cs="Arial" w:hint="eastAsia"/>
          <w:sz w:val="22"/>
          <w:szCs w:val="22"/>
          <w:lang w:val="pl-PL"/>
        </w:rPr>
        <w:t>ć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 b</w:t>
      </w:r>
      <w:r w:rsidRPr="00BD0AF2">
        <w:rPr>
          <w:rFonts w:ascii="Arial" w:hAnsi="Arial" w:cs="Arial" w:hint="eastAsia"/>
          <w:sz w:val="22"/>
          <w:szCs w:val="22"/>
          <w:lang w:val="pl-PL"/>
        </w:rPr>
        <w:t>ę</w:t>
      </w:r>
      <w:r w:rsidRPr="00BD0AF2">
        <w:rPr>
          <w:rFonts w:ascii="Arial" w:hAnsi="Arial" w:cs="Arial"/>
          <w:sz w:val="22"/>
          <w:szCs w:val="22"/>
          <w:lang w:val="pl-PL"/>
        </w:rPr>
        <w:t>d</w:t>
      </w:r>
      <w:r w:rsidRPr="00BD0AF2">
        <w:rPr>
          <w:rFonts w:ascii="Arial" w:hAnsi="Arial" w:cs="Arial" w:hint="eastAsia"/>
          <w:sz w:val="22"/>
          <w:szCs w:val="22"/>
          <w:lang w:val="pl-PL"/>
        </w:rPr>
        <w:t>ą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 w realizacji pr</w:t>
      </w:r>
      <w:r w:rsidR="00BA5762" w:rsidRPr="00BD0AF2">
        <w:rPr>
          <w:rFonts w:ascii="Arial" w:hAnsi="Arial" w:cs="Arial"/>
          <w:sz w:val="22"/>
          <w:szCs w:val="22"/>
          <w:lang w:val="pl-PL"/>
        </w:rPr>
        <w:t>zedmiotu umowy</w:t>
      </w:r>
      <w:r w:rsidR="00ED14BB">
        <w:rPr>
          <w:rFonts w:ascii="Arial" w:hAnsi="Arial" w:cs="Arial"/>
          <w:sz w:val="22"/>
          <w:szCs w:val="22"/>
          <w:lang w:val="pl-PL"/>
        </w:rPr>
        <w:t xml:space="preserve"> w zakresie czynności wskazanych w SWZ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 oraz zobowi</w:t>
      </w:r>
      <w:r w:rsidRPr="00BD0AF2">
        <w:rPr>
          <w:rFonts w:ascii="Arial" w:hAnsi="Arial" w:cs="Arial" w:hint="eastAsia"/>
          <w:sz w:val="22"/>
          <w:szCs w:val="22"/>
          <w:lang w:val="pl-PL"/>
        </w:rPr>
        <w:t>ą</w:t>
      </w:r>
      <w:r w:rsidRPr="00BD0AF2">
        <w:rPr>
          <w:rFonts w:ascii="Arial" w:hAnsi="Arial" w:cs="Arial"/>
          <w:sz w:val="22"/>
          <w:szCs w:val="22"/>
          <w:lang w:val="pl-PL"/>
        </w:rPr>
        <w:t>zuje si</w:t>
      </w:r>
      <w:r w:rsidRPr="00BD0AF2">
        <w:rPr>
          <w:rFonts w:ascii="Arial" w:hAnsi="Arial" w:cs="Arial" w:hint="eastAsia"/>
          <w:sz w:val="22"/>
          <w:szCs w:val="22"/>
          <w:lang w:val="pl-PL"/>
        </w:rPr>
        <w:t>ę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 do utrzymania zatrudnienia na podstawie umowy o prac</w:t>
      </w:r>
      <w:r w:rsidRPr="00BD0AF2">
        <w:rPr>
          <w:rFonts w:ascii="Arial" w:hAnsi="Arial" w:cs="Arial" w:hint="eastAsia"/>
          <w:sz w:val="22"/>
          <w:szCs w:val="22"/>
          <w:lang w:val="pl-PL"/>
        </w:rPr>
        <w:t>ę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 osób wykonuj</w:t>
      </w:r>
      <w:r w:rsidRPr="00BD0AF2">
        <w:rPr>
          <w:rFonts w:ascii="Arial" w:hAnsi="Arial" w:cs="Arial" w:hint="eastAsia"/>
          <w:sz w:val="22"/>
          <w:szCs w:val="22"/>
          <w:lang w:val="pl-PL"/>
        </w:rPr>
        <w:t>ą</w:t>
      </w:r>
      <w:r w:rsidRPr="00BD0AF2">
        <w:rPr>
          <w:rFonts w:ascii="Arial" w:hAnsi="Arial" w:cs="Arial"/>
          <w:sz w:val="22"/>
          <w:szCs w:val="22"/>
          <w:lang w:val="pl-PL"/>
        </w:rPr>
        <w:t>cych te czynno</w:t>
      </w:r>
      <w:r w:rsidRPr="00BD0AF2">
        <w:rPr>
          <w:rFonts w:ascii="Arial" w:hAnsi="Arial" w:cs="Arial" w:hint="eastAsia"/>
          <w:sz w:val="22"/>
          <w:szCs w:val="22"/>
          <w:lang w:val="pl-PL"/>
        </w:rPr>
        <w:t>ś</w:t>
      </w:r>
      <w:r w:rsidRPr="00BD0AF2">
        <w:rPr>
          <w:rFonts w:ascii="Arial" w:hAnsi="Arial" w:cs="Arial"/>
          <w:sz w:val="22"/>
          <w:szCs w:val="22"/>
          <w:lang w:val="pl-PL"/>
        </w:rPr>
        <w:t>ci przez ca</w:t>
      </w:r>
      <w:r w:rsidRPr="00BD0AF2">
        <w:rPr>
          <w:rFonts w:ascii="Arial" w:hAnsi="Arial" w:cs="Arial" w:hint="eastAsia"/>
          <w:sz w:val="22"/>
          <w:szCs w:val="22"/>
          <w:lang w:val="pl-PL"/>
        </w:rPr>
        <w:t>ł</w:t>
      </w:r>
      <w:r w:rsidRPr="00BD0AF2">
        <w:rPr>
          <w:rFonts w:ascii="Arial" w:hAnsi="Arial" w:cs="Arial"/>
          <w:sz w:val="22"/>
          <w:szCs w:val="22"/>
          <w:lang w:val="pl-PL"/>
        </w:rPr>
        <w:t>y czas ich wykonywania.</w:t>
      </w:r>
    </w:p>
    <w:p w14:paraId="7B0F546D" w14:textId="52F8B46D" w:rsidR="009A6517" w:rsidRPr="003F5C2A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3F5C2A">
        <w:rPr>
          <w:rFonts w:ascii="Arial" w:hAnsi="Arial" w:cs="Arial"/>
          <w:sz w:val="22"/>
          <w:szCs w:val="22"/>
          <w:lang w:val="pl-PL"/>
        </w:rPr>
        <w:t>W przypadku zako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ń</w:t>
      </w:r>
      <w:r w:rsidRPr="003F5C2A">
        <w:rPr>
          <w:rFonts w:ascii="Arial" w:hAnsi="Arial" w:cs="Arial"/>
          <w:sz w:val="22"/>
          <w:szCs w:val="22"/>
          <w:lang w:val="pl-PL"/>
        </w:rPr>
        <w:t>czenia z jakiejkolwiek przyczyny stosunk</w:t>
      </w:r>
      <w:r w:rsidR="00ED14BB" w:rsidRPr="003F5C2A">
        <w:rPr>
          <w:rFonts w:ascii="Arial" w:hAnsi="Arial" w:cs="Arial"/>
          <w:sz w:val="22"/>
          <w:szCs w:val="22"/>
          <w:lang w:val="pl-PL"/>
        </w:rPr>
        <w:t xml:space="preserve">u pracy, o którym mowa w ust. 8 </w:t>
      </w:r>
      <w:r w:rsidRPr="003F5C2A">
        <w:rPr>
          <w:rFonts w:ascii="Arial" w:hAnsi="Arial" w:cs="Arial"/>
          <w:sz w:val="22"/>
          <w:szCs w:val="22"/>
          <w:lang w:val="pl-PL"/>
        </w:rPr>
        <w:t>przez któr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kolwiek ze </w:t>
      </w:r>
      <w:r w:rsidR="00DA4E79">
        <w:rPr>
          <w:rFonts w:ascii="Arial" w:hAnsi="Arial" w:cs="Arial"/>
          <w:sz w:val="22"/>
          <w:szCs w:val="22"/>
          <w:lang w:val="pl-PL"/>
        </w:rPr>
        <w:t>s</w:t>
      </w:r>
      <w:r w:rsidRPr="003F5C2A">
        <w:rPr>
          <w:rFonts w:ascii="Arial" w:hAnsi="Arial" w:cs="Arial"/>
          <w:sz w:val="22"/>
          <w:szCs w:val="22"/>
          <w:lang w:val="pl-PL"/>
        </w:rPr>
        <w:t>tron przed zako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ń</w:t>
      </w:r>
      <w:r w:rsidRPr="003F5C2A">
        <w:rPr>
          <w:rFonts w:ascii="Arial" w:hAnsi="Arial" w:cs="Arial"/>
          <w:sz w:val="22"/>
          <w:szCs w:val="22"/>
          <w:lang w:val="pl-PL"/>
        </w:rPr>
        <w:t>czeniem okresu, o którym mowa w § 2 Wykonawca lub podwykonawca b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>dzie zobowi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zany do zatrudnienia na to miejsce innej osoby na podstawie umowy o prac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>.</w:t>
      </w:r>
    </w:p>
    <w:p w14:paraId="1626E4F8" w14:textId="77777777" w:rsidR="009A6517" w:rsidRPr="003F5C2A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3F5C2A">
        <w:rPr>
          <w:rFonts w:ascii="Arial" w:hAnsi="Arial" w:cs="Arial"/>
          <w:sz w:val="22"/>
          <w:szCs w:val="22"/>
          <w:lang w:val="pl-PL"/>
        </w:rPr>
        <w:t>Wykonawca w ka</w:t>
      </w:r>
      <w:r w:rsidRPr="003F5C2A">
        <w:rPr>
          <w:rFonts w:ascii="Arial" w:hAnsi="Arial" w:cs="Arial" w:hint="eastAsia"/>
          <w:sz w:val="22"/>
          <w:szCs w:val="22"/>
          <w:lang w:val="pl-PL"/>
        </w:rPr>
        <w:t>ż</w:t>
      </w:r>
      <w:r w:rsidRPr="003F5C2A">
        <w:rPr>
          <w:rFonts w:ascii="Arial" w:hAnsi="Arial" w:cs="Arial"/>
          <w:sz w:val="22"/>
          <w:szCs w:val="22"/>
          <w:lang w:val="pl-PL"/>
        </w:rPr>
        <w:t>dej umowie o podwykonawstwo zobowi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zany jest zawrze</w:t>
      </w:r>
      <w:r w:rsidRPr="003F5C2A">
        <w:rPr>
          <w:rFonts w:ascii="Arial" w:hAnsi="Arial" w:cs="Arial" w:hint="eastAsia"/>
          <w:sz w:val="22"/>
          <w:szCs w:val="22"/>
          <w:lang w:val="pl-PL"/>
        </w:rPr>
        <w:t>ć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 stosowne zapisy zobowi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zuj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ce podwykonawców do zatrudnienia na umow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 o prac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 osób wykonuj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cych przedmiot umowy w zakresie czynno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ś</w:t>
      </w:r>
      <w:r w:rsidRPr="003F5C2A">
        <w:rPr>
          <w:rFonts w:ascii="Arial" w:hAnsi="Arial" w:cs="Arial"/>
          <w:sz w:val="22"/>
          <w:szCs w:val="22"/>
          <w:lang w:val="pl-PL"/>
        </w:rPr>
        <w:t>ci wskazanych w SWZ oraz zapisów umo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ż</w:t>
      </w:r>
      <w:r w:rsidRPr="003F5C2A">
        <w:rPr>
          <w:rFonts w:ascii="Arial" w:hAnsi="Arial" w:cs="Arial"/>
          <w:sz w:val="22"/>
          <w:szCs w:val="22"/>
          <w:lang w:val="pl-PL"/>
        </w:rPr>
        <w:t>liwiaj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cych Zamawiaj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cemu przeprowadzenie kontroli wykonania tego zobowi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zania w sposób przewidziany w niniejszej umowie i w SWZ.</w:t>
      </w:r>
    </w:p>
    <w:p w14:paraId="6D2AABDF" w14:textId="77777777" w:rsidR="00450BF7" w:rsidRPr="003F5C2A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3F5C2A">
        <w:rPr>
          <w:rFonts w:ascii="Arial" w:hAnsi="Arial" w:cs="Arial"/>
          <w:sz w:val="22"/>
          <w:szCs w:val="22"/>
          <w:lang w:val="pl-PL"/>
        </w:rPr>
        <w:t>Zamawiaj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cy zastrzega sobie w trakcie realizacji umowy, prawo do wykonywania czynno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ś</w:t>
      </w:r>
      <w:r w:rsidRPr="003F5C2A">
        <w:rPr>
          <w:rFonts w:ascii="Arial" w:hAnsi="Arial" w:cs="Arial"/>
          <w:sz w:val="22"/>
          <w:szCs w:val="22"/>
          <w:lang w:val="pl-PL"/>
        </w:rPr>
        <w:t>ci kontrolnych odno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ś</w:t>
      </w:r>
      <w:r w:rsidRPr="003F5C2A">
        <w:rPr>
          <w:rFonts w:ascii="Arial" w:hAnsi="Arial" w:cs="Arial"/>
          <w:sz w:val="22"/>
          <w:szCs w:val="22"/>
          <w:lang w:val="pl-PL"/>
        </w:rPr>
        <w:t>nie spe</w:t>
      </w:r>
      <w:r w:rsidRPr="003F5C2A">
        <w:rPr>
          <w:rFonts w:ascii="Arial" w:hAnsi="Arial" w:cs="Arial" w:hint="eastAsia"/>
          <w:sz w:val="22"/>
          <w:szCs w:val="22"/>
          <w:lang w:val="pl-PL"/>
        </w:rPr>
        <w:t>ł</w:t>
      </w:r>
      <w:r w:rsidRPr="003F5C2A">
        <w:rPr>
          <w:rFonts w:ascii="Arial" w:hAnsi="Arial" w:cs="Arial"/>
          <w:sz w:val="22"/>
          <w:szCs w:val="22"/>
          <w:lang w:val="pl-PL"/>
        </w:rPr>
        <w:t>niania przez Wykonawc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 lub podwykonawc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 wymogu zatrudnienia osób na podstawie umowy o prac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 w zakresie czynno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ś</w:t>
      </w:r>
      <w:r w:rsidRPr="003F5C2A">
        <w:rPr>
          <w:rFonts w:ascii="Arial" w:hAnsi="Arial" w:cs="Arial"/>
          <w:sz w:val="22"/>
          <w:szCs w:val="22"/>
          <w:lang w:val="pl-PL"/>
        </w:rPr>
        <w:t>ci wskazanych w SWZ przy realizacji niniejszego zamówienia w nast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>puj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cy sposób:</w:t>
      </w:r>
    </w:p>
    <w:p w14:paraId="1910898B" w14:textId="77777777" w:rsidR="009A6517" w:rsidRPr="003E078D" w:rsidRDefault="00450BF7" w:rsidP="00CE5EEB">
      <w:pPr>
        <w:pStyle w:val="Akapitzlist"/>
        <w:numPr>
          <w:ilvl w:val="0"/>
          <w:numId w:val="9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3F5C2A">
        <w:rPr>
          <w:rFonts w:ascii="Arial" w:hAnsi="Arial" w:cs="Arial"/>
          <w:sz w:val="22"/>
          <w:szCs w:val="22"/>
          <w:lang w:val="pl-PL"/>
        </w:rPr>
        <w:t>Wykonawca na ka</w:t>
      </w:r>
      <w:r w:rsidRPr="003F5C2A">
        <w:rPr>
          <w:rFonts w:ascii="Arial" w:hAnsi="Arial" w:cs="Arial" w:hint="eastAsia"/>
          <w:sz w:val="22"/>
          <w:szCs w:val="22"/>
          <w:lang w:val="pl-PL"/>
        </w:rPr>
        <w:t>ż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de </w:t>
      </w:r>
      <w:r w:rsidRPr="003F5C2A">
        <w:rPr>
          <w:rFonts w:ascii="Arial" w:hAnsi="Arial" w:cs="Arial" w:hint="eastAsia"/>
          <w:sz w:val="22"/>
          <w:szCs w:val="22"/>
          <w:lang w:val="pl-PL"/>
        </w:rPr>
        <w:t>żą</w:t>
      </w:r>
      <w:r w:rsidRPr="003F5C2A">
        <w:rPr>
          <w:rFonts w:ascii="Arial" w:hAnsi="Arial" w:cs="Arial"/>
          <w:sz w:val="22"/>
          <w:szCs w:val="22"/>
          <w:lang w:val="pl-PL"/>
        </w:rPr>
        <w:t>danie Zamawiaj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cego zobowi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zany jest w terminie do 7 dni kalendarzowych od dnia otrzymania wezwania przedstawi</w:t>
      </w:r>
      <w:r w:rsidRPr="003F5C2A">
        <w:rPr>
          <w:rFonts w:ascii="Arial" w:hAnsi="Arial" w:cs="Arial" w:hint="eastAsia"/>
          <w:sz w:val="22"/>
          <w:szCs w:val="22"/>
          <w:lang w:val="pl-PL"/>
        </w:rPr>
        <w:t>ć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 (okaza</w:t>
      </w:r>
      <w:r w:rsidRPr="003F5C2A">
        <w:rPr>
          <w:rFonts w:ascii="Arial" w:hAnsi="Arial" w:cs="Arial" w:hint="eastAsia"/>
          <w:sz w:val="22"/>
          <w:szCs w:val="22"/>
          <w:lang w:val="pl-PL"/>
        </w:rPr>
        <w:t>ć</w:t>
      </w:r>
      <w:r w:rsidRPr="003F5C2A">
        <w:rPr>
          <w:rFonts w:ascii="Arial" w:hAnsi="Arial" w:cs="Arial"/>
          <w:sz w:val="22"/>
          <w:szCs w:val="22"/>
          <w:lang w:val="pl-PL"/>
        </w:rPr>
        <w:t>, przed</w:t>
      </w:r>
      <w:r w:rsidRPr="003F5C2A">
        <w:rPr>
          <w:rFonts w:ascii="Arial" w:hAnsi="Arial" w:cs="Arial" w:hint="eastAsia"/>
          <w:sz w:val="22"/>
          <w:szCs w:val="22"/>
          <w:lang w:val="pl-PL"/>
        </w:rPr>
        <w:t>ł</w:t>
      </w:r>
      <w:r w:rsidRPr="003F5C2A">
        <w:rPr>
          <w:rFonts w:ascii="Arial" w:hAnsi="Arial" w:cs="Arial"/>
          <w:sz w:val="22"/>
          <w:szCs w:val="22"/>
          <w:lang w:val="pl-PL"/>
        </w:rPr>
        <w:t>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ż</w:t>
      </w:r>
      <w:r w:rsidRPr="003F5C2A">
        <w:rPr>
          <w:rFonts w:ascii="Arial" w:hAnsi="Arial" w:cs="Arial"/>
          <w:sz w:val="22"/>
          <w:szCs w:val="22"/>
          <w:lang w:val="pl-PL"/>
        </w:rPr>
        <w:t>y</w:t>
      </w:r>
      <w:r w:rsidRPr="003F5C2A">
        <w:rPr>
          <w:rFonts w:ascii="Arial" w:hAnsi="Arial" w:cs="Arial" w:hint="eastAsia"/>
          <w:sz w:val="22"/>
          <w:szCs w:val="22"/>
          <w:lang w:val="pl-PL"/>
        </w:rPr>
        <w:t>ć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 do wgl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du) wszelkie niezb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>dne 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ś</w:t>
      </w:r>
      <w:r w:rsidRPr="003F5C2A">
        <w:rPr>
          <w:rFonts w:ascii="Arial" w:hAnsi="Arial" w:cs="Arial"/>
          <w:sz w:val="22"/>
          <w:szCs w:val="22"/>
          <w:lang w:val="pl-PL"/>
        </w:rPr>
        <w:t>wiadczenia lub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 dokumenty w celu potwierdzenia zatrudnienia na podstawie umowy o prac</w:t>
      </w:r>
      <w:r w:rsidRPr="009A6517">
        <w:rPr>
          <w:rFonts w:ascii="Arial" w:hAnsi="Arial" w:cs="Arial" w:hint="eastAsia"/>
          <w:sz w:val="22"/>
          <w:szCs w:val="22"/>
          <w:lang w:val="pl-PL"/>
        </w:rPr>
        <w:t>ę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 pracowników zaanga</w:t>
      </w:r>
      <w:r w:rsidRPr="009A6517">
        <w:rPr>
          <w:rFonts w:ascii="Arial" w:hAnsi="Arial" w:cs="Arial" w:hint="eastAsia"/>
          <w:sz w:val="22"/>
          <w:szCs w:val="22"/>
          <w:lang w:val="pl-PL"/>
        </w:rPr>
        <w:t>ż</w:t>
      </w:r>
      <w:r w:rsidRPr="009A6517">
        <w:rPr>
          <w:rFonts w:ascii="Arial" w:hAnsi="Arial" w:cs="Arial"/>
          <w:sz w:val="22"/>
          <w:szCs w:val="22"/>
          <w:lang w:val="pl-PL"/>
        </w:rPr>
        <w:t>owanych przy realizacji niniejszej umowy np.:</w:t>
      </w:r>
    </w:p>
    <w:p w14:paraId="2A7952F8" w14:textId="77777777" w:rsidR="00B249E1" w:rsidRDefault="00450BF7" w:rsidP="00CE5EEB">
      <w:pPr>
        <w:pStyle w:val="Akapitzlist"/>
        <w:numPr>
          <w:ilvl w:val="0"/>
          <w:numId w:val="10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9A6517">
        <w:rPr>
          <w:rFonts w:ascii="Arial" w:hAnsi="Arial" w:cs="Arial"/>
          <w:sz w:val="22"/>
          <w:szCs w:val="22"/>
          <w:lang w:val="pl-PL"/>
        </w:rPr>
        <w:t>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>wiadczenie Wykonawcy lub podwykonawcy o zatrudnieniu na podstawie umowy o prac</w:t>
      </w:r>
      <w:r w:rsidRPr="009A6517">
        <w:rPr>
          <w:rFonts w:ascii="Arial" w:hAnsi="Arial" w:cs="Arial" w:hint="eastAsia"/>
          <w:sz w:val="22"/>
          <w:szCs w:val="22"/>
          <w:lang w:val="pl-PL"/>
        </w:rPr>
        <w:t>ę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 osób wykonuj</w:t>
      </w:r>
      <w:r w:rsidRPr="009A6517">
        <w:rPr>
          <w:rFonts w:ascii="Arial" w:hAnsi="Arial" w:cs="Arial" w:hint="eastAsia"/>
          <w:sz w:val="22"/>
          <w:szCs w:val="22"/>
          <w:lang w:val="pl-PL"/>
        </w:rPr>
        <w:t>ą</w:t>
      </w:r>
      <w:r w:rsidRPr="009A6517">
        <w:rPr>
          <w:rFonts w:ascii="Arial" w:hAnsi="Arial" w:cs="Arial"/>
          <w:sz w:val="22"/>
          <w:szCs w:val="22"/>
          <w:lang w:val="pl-PL"/>
        </w:rPr>
        <w:t>cych czynno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>ci, których dotyczy wezwanie Zamawiaj</w:t>
      </w:r>
      <w:r w:rsidRPr="009A6517">
        <w:rPr>
          <w:rFonts w:ascii="Arial" w:hAnsi="Arial" w:cs="Arial" w:hint="eastAsia"/>
          <w:sz w:val="22"/>
          <w:szCs w:val="22"/>
          <w:lang w:val="pl-PL"/>
        </w:rPr>
        <w:t>ą</w:t>
      </w:r>
      <w:r w:rsidRPr="009A6517">
        <w:rPr>
          <w:rFonts w:ascii="Arial" w:hAnsi="Arial" w:cs="Arial"/>
          <w:sz w:val="22"/>
          <w:szCs w:val="22"/>
          <w:lang w:val="pl-PL"/>
        </w:rPr>
        <w:t>cego. 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>wiadczenie to powinno zawiera</w:t>
      </w:r>
      <w:r w:rsidRPr="009A6517">
        <w:rPr>
          <w:rFonts w:ascii="Arial" w:hAnsi="Arial" w:cs="Arial" w:hint="eastAsia"/>
          <w:sz w:val="22"/>
          <w:szCs w:val="22"/>
          <w:lang w:val="pl-PL"/>
        </w:rPr>
        <w:t>ć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 w szczególno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>ci: dok</w:t>
      </w:r>
      <w:r w:rsidRPr="009A6517">
        <w:rPr>
          <w:rFonts w:ascii="Arial" w:hAnsi="Arial" w:cs="Arial" w:hint="eastAsia"/>
          <w:sz w:val="22"/>
          <w:szCs w:val="22"/>
          <w:lang w:val="pl-PL"/>
        </w:rPr>
        <w:t>ł</w:t>
      </w:r>
      <w:r w:rsidRPr="009A6517">
        <w:rPr>
          <w:rFonts w:ascii="Arial" w:hAnsi="Arial" w:cs="Arial"/>
          <w:sz w:val="22"/>
          <w:szCs w:val="22"/>
          <w:lang w:val="pl-PL"/>
        </w:rPr>
        <w:t>adne okre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>lenie podmiotu sk</w:t>
      </w:r>
      <w:r w:rsidRPr="009A6517">
        <w:rPr>
          <w:rFonts w:ascii="Arial" w:hAnsi="Arial" w:cs="Arial" w:hint="eastAsia"/>
          <w:sz w:val="22"/>
          <w:szCs w:val="22"/>
          <w:lang w:val="pl-PL"/>
        </w:rPr>
        <w:t>ł</w:t>
      </w:r>
      <w:r w:rsidRPr="009A6517">
        <w:rPr>
          <w:rFonts w:ascii="Arial" w:hAnsi="Arial" w:cs="Arial"/>
          <w:sz w:val="22"/>
          <w:szCs w:val="22"/>
          <w:lang w:val="pl-PL"/>
        </w:rPr>
        <w:t>adaj</w:t>
      </w:r>
      <w:r w:rsidRPr="009A6517">
        <w:rPr>
          <w:rFonts w:ascii="Arial" w:hAnsi="Arial" w:cs="Arial" w:hint="eastAsia"/>
          <w:sz w:val="22"/>
          <w:szCs w:val="22"/>
          <w:lang w:val="pl-PL"/>
        </w:rPr>
        <w:t>ą</w:t>
      </w:r>
      <w:r w:rsidRPr="009A6517">
        <w:rPr>
          <w:rFonts w:ascii="Arial" w:hAnsi="Arial" w:cs="Arial"/>
          <w:sz w:val="22"/>
          <w:szCs w:val="22"/>
          <w:lang w:val="pl-PL"/>
        </w:rPr>
        <w:t>cego 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>wiadczenie, dat</w:t>
      </w:r>
      <w:r w:rsidRPr="009A6517">
        <w:rPr>
          <w:rFonts w:ascii="Arial" w:hAnsi="Arial" w:cs="Arial" w:hint="eastAsia"/>
          <w:sz w:val="22"/>
          <w:szCs w:val="22"/>
          <w:lang w:val="pl-PL"/>
        </w:rPr>
        <w:t>ę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 z</w:t>
      </w:r>
      <w:r w:rsidRPr="009A6517">
        <w:rPr>
          <w:rFonts w:ascii="Arial" w:hAnsi="Arial" w:cs="Arial" w:hint="eastAsia"/>
          <w:sz w:val="22"/>
          <w:szCs w:val="22"/>
          <w:lang w:val="pl-PL"/>
        </w:rPr>
        <w:t>ł</w:t>
      </w:r>
      <w:r w:rsidRPr="009A6517">
        <w:rPr>
          <w:rFonts w:ascii="Arial" w:hAnsi="Arial" w:cs="Arial"/>
          <w:sz w:val="22"/>
          <w:szCs w:val="22"/>
          <w:lang w:val="pl-PL"/>
        </w:rPr>
        <w:t>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ż</w:t>
      </w:r>
      <w:r w:rsidRPr="009A6517">
        <w:rPr>
          <w:rFonts w:ascii="Arial" w:hAnsi="Arial" w:cs="Arial"/>
          <w:sz w:val="22"/>
          <w:szCs w:val="22"/>
          <w:lang w:val="pl-PL"/>
        </w:rPr>
        <w:t>enia 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wiadczenia, wskazanie, </w:t>
      </w:r>
      <w:r w:rsidRPr="009A6517">
        <w:rPr>
          <w:rFonts w:ascii="Arial" w:hAnsi="Arial" w:cs="Arial" w:hint="eastAsia"/>
          <w:sz w:val="22"/>
          <w:szCs w:val="22"/>
          <w:lang w:val="pl-PL"/>
        </w:rPr>
        <w:t>ż</w:t>
      </w:r>
      <w:r w:rsidRPr="009A6517">
        <w:rPr>
          <w:rFonts w:ascii="Arial" w:hAnsi="Arial" w:cs="Arial"/>
          <w:sz w:val="22"/>
          <w:szCs w:val="22"/>
          <w:lang w:val="pl-PL"/>
        </w:rPr>
        <w:t>e obj</w:t>
      </w:r>
      <w:r w:rsidRPr="009A6517">
        <w:rPr>
          <w:rFonts w:ascii="Arial" w:hAnsi="Arial" w:cs="Arial" w:hint="eastAsia"/>
          <w:sz w:val="22"/>
          <w:szCs w:val="22"/>
          <w:lang w:val="pl-PL"/>
        </w:rPr>
        <w:t>ę</w:t>
      </w:r>
      <w:r w:rsidRPr="009A6517">
        <w:rPr>
          <w:rFonts w:ascii="Arial" w:hAnsi="Arial" w:cs="Arial"/>
          <w:sz w:val="22"/>
          <w:szCs w:val="22"/>
          <w:lang w:val="pl-PL"/>
        </w:rPr>
        <w:t>te wezwaniem czynno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>ci wykonuj</w:t>
      </w:r>
      <w:r w:rsidRPr="009A6517">
        <w:rPr>
          <w:rFonts w:ascii="Arial" w:hAnsi="Arial" w:cs="Arial" w:hint="eastAsia"/>
          <w:sz w:val="22"/>
          <w:szCs w:val="22"/>
          <w:lang w:val="pl-PL"/>
        </w:rPr>
        <w:t>ą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 osoby zatrudnione na podstawie umowy o prac</w:t>
      </w:r>
      <w:r w:rsidRPr="009A6517">
        <w:rPr>
          <w:rFonts w:ascii="Arial" w:hAnsi="Arial" w:cs="Arial" w:hint="eastAsia"/>
          <w:sz w:val="22"/>
          <w:szCs w:val="22"/>
          <w:lang w:val="pl-PL"/>
        </w:rPr>
        <w:t>ę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 wraz ze wskazaniem imion i nazwisk tych osób, dat zawarcia umów o prac</w:t>
      </w:r>
      <w:r w:rsidRPr="009A6517">
        <w:rPr>
          <w:rFonts w:ascii="Arial" w:hAnsi="Arial" w:cs="Arial" w:hint="eastAsia"/>
          <w:sz w:val="22"/>
          <w:szCs w:val="22"/>
          <w:lang w:val="pl-PL"/>
        </w:rPr>
        <w:t>ę</w:t>
      </w:r>
      <w:r w:rsidRPr="009A6517">
        <w:rPr>
          <w:rFonts w:ascii="Arial" w:hAnsi="Arial" w:cs="Arial"/>
          <w:sz w:val="22"/>
          <w:szCs w:val="22"/>
          <w:lang w:val="pl-PL"/>
        </w:rPr>
        <w:t>, rodzaju umowy o prac</w:t>
      </w:r>
      <w:r w:rsidRPr="009A6517">
        <w:rPr>
          <w:rFonts w:ascii="Arial" w:hAnsi="Arial" w:cs="Arial" w:hint="eastAsia"/>
          <w:sz w:val="22"/>
          <w:szCs w:val="22"/>
          <w:lang w:val="pl-PL"/>
        </w:rPr>
        <w:t>ę</w:t>
      </w:r>
      <w:r w:rsidRPr="009A6517">
        <w:rPr>
          <w:rFonts w:ascii="Arial" w:hAnsi="Arial" w:cs="Arial"/>
          <w:sz w:val="22"/>
          <w:szCs w:val="22"/>
          <w:lang w:val="pl-PL"/>
        </w:rPr>
        <w:t>, zakresu obowi</w:t>
      </w:r>
      <w:r w:rsidRPr="009A6517">
        <w:rPr>
          <w:rFonts w:ascii="Arial" w:hAnsi="Arial" w:cs="Arial" w:hint="eastAsia"/>
          <w:sz w:val="22"/>
          <w:szCs w:val="22"/>
          <w:lang w:val="pl-PL"/>
        </w:rPr>
        <w:t>ą</w:t>
      </w:r>
      <w:r w:rsidRPr="009A6517">
        <w:rPr>
          <w:rFonts w:ascii="Arial" w:hAnsi="Arial" w:cs="Arial"/>
          <w:sz w:val="22"/>
          <w:szCs w:val="22"/>
          <w:lang w:val="pl-PL"/>
        </w:rPr>
        <w:t>zków pracowników oraz podpis osoby uprawnionej do z</w:t>
      </w:r>
      <w:r w:rsidRPr="009A6517">
        <w:rPr>
          <w:rFonts w:ascii="Arial" w:hAnsi="Arial" w:cs="Arial" w:hint="eastAsia"/>
          <w:sz w:val="22"/>
          <w:szCs w:val="22"/>
          <w:lang w:val="pl-PL"/>
        </w:rPr>
        <w:t>ł</w:t>
      </w:r>
      <w:r w:rsidRPr="009A6517">
        <w:rPr>
          <w:rFonts w:ascii="Arial" w:hAnsi="Arial" w:cs="Arial"/>
          <w:sz w:val="22"/>
          <w:szCs w:val="22"/>
          <w:lang w:val="pl-PL"/>
        </w:rPr>
        <w:t>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ż</w:t>
      </w:r>
      <w:r w:rsidRPr="009A6517">
        <w:rPr>
          <w:rFonts w:ascii="Arial" w:hAnsi="Arial" w:cs="Arial"/>
          <w:sz w:val="22"/>
          <w:szCs w:val="22"/>
          <w:lang w:val="pl-PL"/>
        </w:rPr>
        <w:t>enia 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wiadczenia w imieniu Wykonawcy lub podwykonawcy;                  </w:t>
      </w:r>
    </w:p>
    <w:p w14:paraId="0B70B3C9" w14:textId="77777777" w:rsidR="00B249E1" w:rsidRDefault="00450BF7" w:rsidP="00CE5EEB">
      <w:pPr>
        <w:pStyle w:val="Akapitzlist"/>
        <w:numPr>
          <w:ilvl w:val="0"/>
          <w:numId w:val="10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B249E1">
        <w:rPr>
          <w:rFonts w:ascii="Arial" w:hAnsi="Arial" w:cs="Arial"/>
          <w:sz w:val="22"/>
          <w:szCs w:val="22"/>
          <w:lang w:val="pl-PL"/>
        </w:rPr>
        <w:t>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wiadczenie/o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wiadczenia zatrudnionych na podstawie umowy o prac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osób wykonuj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cych czynno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ci, których dotyczy wezwanie Zamawiaj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cego. 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wiadczenie to powinno zawiera</w:t>
      </w:r>
      <w:r w:rsidRPr="00B249E1">
        <w:rPr>
          <w:rFonts w:ascii="Arial" w:hAnsi="Arial" w:cs="Arial" w:hint="eastAsia"/>
          <w:sz w:val="22"/>
          <w:szCs w:val="22"/>
          <w:lang w:val="pl-PL"/>
        </w:rPr>
        <w:t>ć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w szczególno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ci: dok</w:t>
      </w:r>
      <w:r w:rsidRPr="00B249E1">
        <w:rPr>
          <w:rFonts w:ascii="Arial" w:hAnsi="Arial" w:cs="Arial" w:hint="eastAsia"/>
          <w:sz w:val="22"/>
          <w:szCs w:val="22"/>
          <w:lang w:val="pl-PL"/>
        </w:rPr>
        <w:t>ł</w:t>
      </w:r>
      <w:r w:rsidRPr="00B249E1">
        <w:rPr>
          <w:rFonts w:ascii="Arial" w:hAnsi="Arial" w:cs="Arial"/>
          <w:sz w:val="22"/>
          <w:szCs w:val="22"/>
          <w:lang w:val="pl-PL"/>
        </w:rPr>
        <w:t>adne okre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lenie podmiotu sk</w:t>
      </w:r>
      <w:r w:rsidRPr="00B249E1">
        <w:rPr>
          <w:rFonts w:ascii="Arial" w:hAnsi="Arial" w:cs="Arial" w:hint="eastAsia"/>
          <w:sz w:val="22"/>
          <w:szCs w:val="22"/>
          <w:lang w:val="pl-PL"/>
        </w:rPr>
        <w:t>ł</w:t>
      </w:r>
      <w:r w:rsidRPr="00B249E1">
        <w:rPr>
          <w:rFonts w:ascii="Arial" w:hAnsi="Arial" w:cs="Arial"/>
          <w:sz w:val="22"/>
          <w:szCs w:val="22"/>
          <w:lang w:val="pl-PL"/>
        </w:rPr>
        <w:t>adaj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cego 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wiadczenie (imi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i nazwisko zatrudnionego pracownika), dat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z</w:t>
      </w:r>
      <w:r w:rsidRPr="00B249E1">
        <w:rPr>
          <w:rFonts w:ascii="Arial" w:hAnsi="Arial" w:cs="Arial" w:hint="eastAsia"/>
          <w:sz w:val="22"/>
          <w:szCs w:val="22"/>
          <w:lang w:val="pl-PL"/>
        </w:rPr>
        <w:t>ł</w:t>
      </w:r>
      <w:r w:rsidRPr="00B249E1">
        <w:rPr>
          <w:rFonts w:ascii="Arial" w:hAnsi="Arial" w:cs="Arial"/>
          <w:sz w:val="22"/>
          <w:szCs w:val="22"/>
          <w:lang w:val="pl-PL"/>
        </w:rPr>
        <w:t>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ż</w:t>
      </w:r>
      <w:r w:rsidRPr="00B249E1">
        <w:rPr>
          <w:rFonts w:ascii="Arial" w:hAnsi="Arial" w:cs="Arial"/>
          <w:sz w:val="22"/>
          <w:szCs w:val="22"/>
          <w:lang w:val="pl-PL"/>
        </w:rPr>
        <w:t>enia 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wiadczenia, wskazanie przez t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osob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, </w:t>
      </w:r>
      <w:r w:rsidRPr="00B249E1">
        <w:rPr>
          <w:rFonts w:ascii="Arial" w:hAnsi="Arial" w:cs="Arial" w:hint="eastAsia"/>
          <w:sz w:val="22"/>
          <w:szCs w:val="22"/>
          <w:lang w:val="pl-PL"/>
        </w:rPr>
        <w:t>ż</w:t>
      </w:r>
      <w:r w:rsidRPr="00B249E1">
        <w:rPr>
          <w:rFonts w:ascii="Arial" w:hAnsi="Arial" w:cs="Arial"/>
          <w:sz w:val="22"/>
          <w:szCs w:val="22"/>
          <w:lang w:val="pl-PL"/>
        </w:rPr>
        <w:t>e obj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>te wezwaniem czynno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ci wykonuje na podstawie </w:t>
      </w:r>
      <w:r w:rsidRPr="00B249E1">
        <w:rPr>
          <w:rFonts w:ascii="Arial" w:hAnsi="Arial" w:cs="Arial"/>
          <w:sz w:val="22"/>
          <w:szCs w:val="22"/>
          <w:lang w:val="pl-PL"/>
        </w:rPr>
        <w:lastRenderedPageBreak/>
        <w:t>umowy o prac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>, rodzaju umowy, dat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zawarcia umowy o prac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>, zakres obowi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zków tej osoby jako pracownika oraz czytelny podpis osoby sk</w:t>
      </w:r>
      <w:r w:rsidRPr="00B249E1">
        <w:rPr>
          <w:rFonts w:ascii="Arial" w:hAnsi="Arial" w:cs="Arial" w:hint="eastAsia"/>
          <w:sz w:val="22"/>
          <w:szCs w:val="22"/>
          <w:lang w:val="pl-PL"/>
        </w:rPr>
        <w:t>ł</w:t>
      </w:r>
      <w:r w:rsidRPr="00B249E1">
        <w:rPr>
          <w:rFonts w:ascii="Arial" w:hAnsi="Arial" w:cs="Arial"/>
          <w:sz w:val="22"/>
          <w:szCs w:val="22"/>
          <w:lang w:val="pl-PL"/>
        </w:rPr>
        <w:t>adaj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cej 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wiadczenie;</w:t>
      </w:r>
    </w:p>
    <w:p w14:paraId="7DADE8A1" w14:textId="77777777" w:rsidR="005C37E7" w:rsidRDefault="00450BF7" w:rsidP="00CE5EEB">
      <w:pPr>
        <w:pStyle w:val="Akapitzlist"/>
        <w:numPr>
          <w:ilvl w:val="0"/>
          <w:numId w:val="10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B249E1">
        <w:rPr>
          <w:rFonts w:ascii="Arial" w:hAnsi="Arial" w:cs="Arial"/>
          <w:sz w:val="22"/>
          <w:szCs w:val="22"/>
          <w:lang w:val="pl-PL"/>
        </w:rPr>
        <w:t>po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wiadczon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za zgodno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ść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z orygina</w:t>
      </w:r>
      <w:r w:rsidRPr="00B249E1">
        <w:rPr>
          <w:rFonts w:ascii="Arial" w:hAnsi="Arial" w:cs="Arial" w:hint="eastAsia"/>
          <w:sz w:val="22"/>
          <w:szCs w:val="22"/>
          <w:lang w:val="pl-PL"/>
        </w:rPr>
        <w:t>ł</w:t>
      </w:r>
      <w:r w:rsidRPr="00B249E1">
        <w:rPr>
          <w:rFonts w:ascii="Arial" w:hAnsi="Arial" w:cs="Arial"/>
          <w:sz w:val="22"/>
          <w:szCs w:val="22"/>
          <w:lang w:val="pl-PL"/>
        </w:rPr>
        <w:t>em odpowiednio przez Wykonawc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lub podwykonawc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kopi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umowy/umów o prac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osób wykonuj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cych w trakcie realizacji zamówienia czynno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ci, których dotyczy wezwanie. Kopia umowy/umów powinna zosta</w:t>
      </w:r>
      <w:r w:rsidRPr="00B249E1">
        <w:rPr>
          <w:rFonts w:ascii="Arial" w:hAnsi="Arial" w:cs="Arial" w:hint="eastAsia"/>
          <w:sz w:val="22"/>
          <w:szCs w:val="22"/>
          <w:lang w:val="pl-PL"/>
        </w:rPr>
        <w:t>ć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zanonimizowana w sposób zapewniaj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cy ochron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danych osobowych pracowników, zgodnie z obowi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zuj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cymi w tym zakresie przepisami, jednak</w:t>
      </w:r>
      <w:r w:rsidRPr="00B249E1">
        <w:rPr>
          <w:rFonts w:ascii="Arial" w:hAnsi="Arial" w:cs="Arial" w:hint="eastAsia"/>
          <w:sz w:val="22"/>
          <w:szCs w:val="22"/>
          <w:lang w:val="pl-PL"/>
        </w:rPr>
        <w:t>ż</w:t>
      </w:r>
      <w:r w:rsidRPr="00B249E1">
        <w:rPr>
          <w:rFonts w:ascii="Arial" w:hAnsi="Arial" w:cs="Arial"/>
          <w:sz w:val="22"/>
          <w:szCs w:val="22"/>
          <w:lang w:val="pl-PL"/>
        </w:rPr>
        <w:t>e anonimizacja ta powinna by</w:t>
      </w:r>
      <w:r w:rsidRPr="00B249E1">
        <w:rPr>
          <w:rFonts w:ascii="Arial" w:hAnsi="Arial" w:cs="Arial" w:hint="eastAsia"/>
          <w:sz w:val="22"/>
          <w:szCs w:val="22"/>
          <w:lang w:val="pl-PL"/>
        </w:rPr>
        <w:t>ć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dokonana w sposób zapewniaj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cy niezb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>dn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weryfikacj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zatrudnienia na podstawie umowy o prac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w szczególno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ci weryfikacj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nast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>puj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cych informacji: imi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i nazwisko zatrudnionego pracownika, dat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zawarcia umowy i rodzaj umowy o prac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i zakres obowi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zków pracownika; </w:t>
      </w:r>
    </w:p>
    <w:p w14:paraId="13C254B0" w14:textId="77777777" w:rsidR="005C37E7" w:rsidRDefault="00450BF7" w:rsidP="00CE5EEB">
      <w:pPr>
        <w:pStyle w:val="Akapitzlist"/>
        <w:numPr>
          <w:ilvl w:val="0"/>
          <w:numId w:val="10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5C37E7">
        <w:rPr>
          <w:rFonts w:ascii="Arial" w:hAnsi="Arial" w:cs="Arial"/>
          <w:sz w:val="22"/>
          <w:szCs w:val="22"/>
          <w:lang w:val="pl-PL"/>
        </w:rPr>
        <w:t>inne dokumenty, w tym w szczególno</w:t>
      </w:r>
      <w:r w:rsidRPr="005C37E7">
        <w:rPr>
          <w:rFonts w:ascii="Arial" w:hAnsi="Arial" w:cs="Arial" w:hint="eastAsia"/>
          <w:sz w:val="22"/>
          <w:szCs w:val="22"/>
          <w:lang w:val="pl-PL"/>
        </w:rPr>
        <w:t>ś</w:t>
      </w:r>
      <w:r w:rsidRPr="005C37E7">
        <w:rPr>
          <w:rFonts w:ascii="Arial" w:hAnsi="Arial" w:cs="Arial"/>
          <w:sz w:val="22"/>
          <w:szCs w:val="22"/>
          <w:lang w:val="pl-PL"/>
        </w:rPr>
        <w:t>ci: po</w:t>
      </w:r>
      <w:r w:rsidRPr="005C37E7">
        <w:rPr>
          <w:rFonts w:ascii="Arial" w:hAnsi="Arial" w:cs="Arial" w:hint="eastAsia"/>
          <w:sz w:val="22"/>
          <w:szCs w:val="22"/>
          <w:lang w:val="pl-PL"/>
        </w:rPr>
        <w:t>ś</w:t>
      </w:r>
      <w:r w:rsidRPr="005C37E7">
        <w:rPr>
          <w:rFonts w:ascii="Arial" w:hAnsi="Arial" w:cs="Arial"/>
          <w:sz w:val="22"/>
          <w:szCs w:val="22"/>
          <w:lang w:val="pl-PL"/>
        </w:rPr>
        <w:t>wiadczone za zgodno</w:t>
      </w:r>
      <w:r w:rsidRPr="005C37E7">
        <w:rPr>
          <w:rFonts w:ascii="Arial" w:hAnsi="Arial" w:cs="Arial" w:hint="eastAsia"/>
          <w:sz w:val="22"/>
          <w:szCs w:val="22"/>
          <w:lang w:val="pl-PL"/>
        </w:rPr>
        <w:t>ść</w:t>
      </w:r>
      <w:r w:rsidRPr="005C37E7">
        <w:rPr>
          <w:rFonts w:ascii="Arial" w:hAnsi="Arial" w:cs="Arial"/>
          <w:sz w:val="22"/>
          <w:szCs w:val="22"/>
          <w:lang w:val="pl-PL"/>
        </w:rPr>
        <w:t xml:space="preserve"> z orygina</w:t>
      </w:r>
      <w:r w:rsidRPr="005C37E7">
        <w:rPr>
          <w:rFonts w:ascii="Arial" w:hAnsi="Arial" w:cs="Arial" w:hint="eastAsia"/>
          <w:sz w:val="22"/>
          <w:szCs w:val="22"/>
          <w:lang w:val="pl-PL"/>
        </w:rPr>
        <w:t>ł</w:t>
      </w:r>
      <w:r w:rsidRPr="005C37E7">
        <w:rPr>
          <w:rFonts w:ascii="Arial" w:hAnsi="Arial" w:cs="Arial"/>
          <w:sz w:val="22"/>
          <w:szCs w:val="22"/>
          <w:lang w:val="pl-PL"/>
        </w:rPr>
        <w:t>em odpowiednio przez Wykonawc</w:t>
      </w:r>
      <w:r w:rsidRPr="005C37E7">
        <w:rPr>
          <w:rFonts w:ascii="Arial" w:hAnsi="Arial" w:cs="Arial" w:hint="eastAsia"/>
          <w:sz w:val="22"/>
          <w:szCs w:val="22"/>
          <w:lang w:val="pl-PL"/>
        </w:rPr>
        <w:t>ę</w:t>
      </w:r>
      <w:r w:rsidRPr="005C37E7">
        <w:rPr>
          <w:rFonts w:ascii="Arial" w:hAnsi="Arial" w:cs="Arial"/>
          <w:sz w:val="22"/>
          <w:szCs w:val="22"/>
          <w:lang w:val="pl-PL"/>
        </w:rPr>
        <w:t xml:space="preserve"> lub podwykonawc</w:t>
      </w:r>
      <w:r w:rsidRPr="005C37E7">
        <w:rPr>
          <w:rFonts w:ascii="Arial" w:hAnsi="Arial" w:cs="Arial" w:hint="eastAsia"/>
          <w:sz w:val="22"/>
          <w:szCs w:val="22"/>
          <w:lang w:val="pl-PL"/>
        </w:rPr>
        <w:t>ę</w:t>
      </w:r>
      <w:r w:rsidRPr="005C37E7">
        <w:rPr>
          <w:rFonts w:ascii="Arial" w:hAnsi="Arial" w:cs="Arial"/>
          <w:sz w:val="22"/>
          <w:szCs w:val="22"/>
          <w:lang w:val="pl-PL"/>
        </w:rPr>
        <w:t xml:space="preserve"> kopie dokumentów potwierdzaj</w:t>
      </w:r>
      <w:r w:rsidRPr="005C37E7">
        <w:rPr>
          <w:rFonts w:ascii="Arial" w:hAnsi="Arial" w:cs="Arial" w:hint="eastAsia"/>
          <w:sz w:val="22"/>
          <w:szCs w:val="22"/>
          <w:lang w:val="pl-PL"/>
        </w:rPr>
        <w:t>ą</w:t>
      </w:r>
      <w:r w:rsidRPr="005C37E7">
        <w:rPr>
          <w:rFonts w:ascii="Arial" w:hAnsi="Arial" w:cs="Arial"/>
          <w:sz w:val="22"/>
          <w:szCs w:val="22"/>
          <w:lang w:val="pl-PL"/>
        </w:rPr>
        <w:t>cych op</w:t>
      </w:r>
      <w:r w:rsidRPr="005C37E7">
        <w:rPr>
          <w:rFonts w:ascii="Arial" w:hAnsi="Arial" w:cs="Arial" w:hint="eastAsia"/>
          <w:sz w:val="22"/>
          <w:szCs w:val="22"/>
          <w:lang w:val="pl-PL"/>
        </w:rPr>
        <w:t>ł</w:t>
      </w:r>
      <w:r w:rsidRPr="005C37E7">
        <w:rPr>
          <w:rFonts w:ascii="Arial" w:hAnsi="Arial" w:cs="Arial"/>
          <w:sz w:val="22"/>
          <w:szCs w:val="22"/>
          <w:lang w:val="pl-PL"/>
        </w:rPr>
        <w:t>acanie sk</w:t>
      </w:r>
      <w:r w:rsidRPr="005C37E7">
        <w:rPr>
          <w:rFonts w:ascii="Arial" w:hAnsi="Arial" w:cs="Arial" w:hint="eastAsia"/>
          <w:sz w:val="22"/>
          <w:szCs w:val="22"/>
          <w:lang w:val="pl-PL"/>
        </w:rPr>
        <w:t>ł</w:t>
      </w:r>
      <w:r w:rsidRPr="005C37E7">
        <w:rPr>
          <w:rFonts w:ascii="Arial" w:hAnsi="Arial" w:cs="Arial"/>
          <w:sz w:val="22"/>
          <w:szCs w:val="22"/>
          <w:lang w:val="pl-PL"/>
        </w:rPr>
        <w:t>adek na ubezpieczenia spo</w:t>
      </w:r>
      <w:r w:rsidRPr="005C37E7">
        <w:rPr>
          <w:rFonts w:ascii="Arial" w:hAnsi="Arial" w:cs="Arial" w:hint="eastAsia"/>
          <w:sz w:val="22"/>
          <w:szCs w:val="22"/>
          <w:lang w:val="pl-PL"/>
        </w:rPr>
        <w:t>ł</w:t>
      </w:r>
      <w:r w:rsidRPr="005C37E7">
        <w:rPr>
          <w:rFonts w:ascii="Arial" w:hAnsi="Arial" w:cs="Arial"/>
          <w:sz w:val="22"/>
          <w:szCs w:val="22"/>
          <w:lang w:val="pl-PL"/>
        </w:rPr>
        <w:t>eczne i zdrowotne z tytu</w:t>
      </w:r>
      <w:r w:rsidRPr="005C37E7">
        <w:rPr>
          <w:rFonts w:ascii="Arial" w:hAnsi="Arial" w:cs="Arial" w:hint="eastAsia"/>
          <w:sz w:val="22"/>
          <w:szCs w:val="22"/>
          <w:lang w:val="pl-PL"/>
        </w:rPr>
        <w:t>ł</w:t>
      </w:r>
      <w:r w:rsidRPr="005C37E7">
        <w:rPr>
          <w:rFonts w:ascii="Arial" w:hAnsi="Arial" w:cs="Arial"/>
          <w:sz w:val="22"/>
          <w:szCs w:val="22"/>
          <w:lang w:val="pl-PL"/>
        </w:rPr>
        <w:t>u zatrudnienia na podstawie umów o prac</w:t>
      </w:r>
      <w:r w:rsidRPr="005C37E7">
        <w:rPr>
          <w:rFonts w:ascii="Arial" w:hAnsi="Arial" w:cs="Arial" w:hint="eastAsia"/>
          <w:sz w:val="22"/>
          <w:szCs w:val="22"/>
          <w:lang w:val="pl-PL"/>
        </w:rPr>
        <w:t>ę</w:t>
      </w:r>
      <w:r w:rsidRPr="005C37E7">
        <w:rPr>
          <w:rFonts w:ascii="Arial" w:hAnsi="Arial" w:cs="Arial"/>
          <w:sz w:val="22"/>
          <w:szCs w:val="22"/>
          <w:lang w:val="pl-PL"/>
        </w:rPr>
        <w:t xml:space="preserve"> (wraz z informacj</w:t>
      </w:r>
      <w:r w:rsidRPr="005C37E7">
        <w:rPr>
          <w:rFonts w:ascii="Arial" w:hAnsi="Arial" w:cs="Arial" w:hint="eastAsia"/>
          <w:sz w:val="22"/>
          <w:szCs w:val="22"/>
          <w:lang w:val="pl-PL"/>
        </w:rPr>
        <w:t>ą</w:t>
      </w:r>
      <w:r w:rsidRPr="005C37E7">
        <w:rPr>
          <w:rFonts w:ascii="Arial" w:hAnsi="Arial" w:cs="Arial"/>
          <w:sz w:val="22"/>
          <w:szCs w:val="22"/>
          <w:lang w:val="pl-PL"/>
        </w:rPr>
        <w:t xml:space="preserve"> o liczbie odprowadzonych sk</w:t>
      </w:r>
      <w:r w:rsidRPr="005C37E7">
        <w:rPr>
          <w:rFonts w:ascii="Arial" w:hAnsi="Arial" w:cs="Arial" w:hint="eastAsia"/>
          <w:sz w:val="22"/>
          <w:szCs w:val="22"/>
          <w:lang w:val="pl-PL"/>
        </w:rPr>
        <w:t>ł</w:t>
      </w:r>
      <w:r w:rsidRPr="005C37E7">
        <w:rPr>
          <w:rFonts w:ascii="Arial" w:hAnsi="Arial" w:cs="Arial"/>
          <w:sz w:val="22"/>
          <w:szCs w:val="22"/>
          <w:lang w:val="pl-PL"/>
        </w:rPr>
        <w:t>adek) tj.:</w:t>
      </w:r>
    </w:p>
    <w:p w14:paraId="2137A281" w14:textId="77777777" w:rsidR="005C37E7" w:rsidRPr="009430DC" w:rsidRDefault="005C37E7" w:rsidP="005C37E7">
      <w:pPr>
        <w:pStyle w:val="Akapitzlist"/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="00450BF7" w:rsidRPr="0090041C">
        <w:rPr>
          <w:rFonts w:ascii="Arial" w:hAnsi="Arial" w:cs="Arial"/>
          <w:sz w:val="22"/>
          <w:szCs w:val="22"/>
          <w:lang w:val="pl-PL"/>
        </w:rPr>
        <w:t>za</w:t>
      </w:r>
      <w:r w:rsidR="00450BF7" w:rsidRPr="0090041C">
        <w:rPr>
          <w:rFonts w:ascii="Arial" w:hAnsi="Arial" w:cs="Arial" w:hint="eastAsia"/>
          <w:sz w:val="22"/>
          <w:szCs w:val="22"/>
          <w:lang w:val="pl-PL"/>
        </w:rPr>
        <w:t>ś</w:t>
      </w:r>
      <w:r w:rsidR="00450BF7" w:rsidRPr="0090041C">
        <w:rPr>
          <w:rFonts w:ascii="Arial" w:hAnsi="Arial" w:cs="Arial"/>
          <w:sz w:val="22"/>
          <w:szCs w:val="22"/>
          <w:lang w:val="pl-PL"/>
        </w:rPr>
        <w:t>wiadczenie w</w:t>
      </w:r>
      <w:r w:rsidR="00450BF7" w:rsidRPr="0090041C">
        <w:rPr>
          <w:rFonts w:ascii="Arial" w:hAnsi="Arial" w:cs="Arial" w:hint="eastAsia"/>
          <w:sz w:val="22"/>
          <w:szCs w:val="22"/>
          <w:lang w:val="pl-PL"/>
        </w:rPr>
        <w:t>ł</w:t>
      </w:r>
      <w:r w:rsidR="00450BF7" w:rsidRPr="0090041C">
        <w:rPr>
          <w:rFonts w:ascii="Arial" w:hAnsi="Arial" w:cs="Arial"/>
          <w:sz w:val="22"/>
          <w:szCs w:val="22"/>
          <w:lang w:val="pl-PL"/>
        </w:rPr>
        <w:t>a</w:t>
      </w:r>
      <w:r w:rsidR="00450BF7" w:rsidRPr="0090041C">
        <w:rPr>
          <w:rFonts w:ascii="Arial" w:hAnsi="Arial" w:cs="Arial" w:hint="eastAsia"/>
          <w:sz w:val="22"/>
          <w:szCs w:val="22"/>
          <w:lang w:val="pl-PL"/>
        </w:rPr>
        <w:t>ś</w:t>
      </w:r>
      <w:r w:rsidR="00450BF7" w:rsidRPr="0090041C">
        <w:rPr>
          <w:rFonts w:ascii="Arial" w:hAnsi="Arial" w:cs="Arial"/>
          <w:sz w:val="22"/>
          <w:szCs w:val="22"/>
          <w:lang w:val="pl-PL"/>
        </w:rPr>
        <w:t>ciwego oddzia</w:t>
      </w:r>
      <w:r w:rsidR="00450BF7" w:rsidRPr="0090041C">
        <w:rPr>
          <w:rFonts w:ascii="Arial" w:hAnsi="Arial" w:cs="Arial" w:hint="eastAsia"/>
          <w:sz w:val="22"/>
          <w:szCs w:val="22"/>
          <w:lang w:val="pl-PL"/>
        </w:rPr>
        <w:t>ł</w:t>
      </w:r>
      <w:r w:rsidR="00450BF7" w:rsidRPr="0090041C">
        <w:rPr>
          <w:rFonts w:ascii="Arial" w:hAnsi="Arial" w:cs="Arial"/>
          <w:sz w:val="22"/>
          <w:szCs w:val="22"/>
          <w:lang w:val="pl-PL"/>
        </w:rPr>
        <w:t>u ZUS, potwierdzaj</w:t>
      </w:r>
      <w:r w:rsidR="00450BF7" w:rsidRPr="0090041C">
        <w:rPr>
          <w:rFonts w:ascii="Arial" w:hAnsi="Arial" w:cs="Arial" w:hint="eastAsia"/>
          <w:sz w:val="22"/>
          <w:szCs w:val="22"/>
          <w:lang w:val="pl-PL"/>
        </w:rPr>
        <w:t>ą</w:t>
      </w:r>
      <w:r w:rsidR="00450BF7" w:rsidRPr="0090041C">
        <w:rPr>
          <w:rFonts w:ascii="Arial" w:hAnsi="Arial" w:cs="Arial"/>
          <w:sz w:val="22"/>
          <w:szCs w:val="22"/>
          <w:lang w:val="pl-PL"/>
        </w:rPr>
        <w:t>ce op</w:t>
      </w:r>
      <w:r w:rsidR="00450BF7" w:rsidRPr="0090041C">
        <w:rPr>
          <w:rFonts w:ascii="Arial" w:hAnsi="Arial" w:cs="Arial" w:hint="eastAsia"/>
          <w:sz w:val="22"/>
          <w:szCs w:val="22"/>
          <w:lang w:val="pl-PL"/>
        </w:rPr>
        <w:t>ł</w:t>
      </w:r>
      <w:r w:rsidR="00450BF7" w:rsidRPr="0090041C">
        <w:rPr>
          <w:rFonts w:ascii="Arial" w:hAnsi="Arial" w:cs="Arial"/>
          <w:sz w:val="22"/>
          <w:szCs w:val="22"/>
          <w:lang w:val="pl-PL"/>
        </w:rPr>
        <w:t xml:space="preserve">acanie przez </w:t>
      </w:r>
      <w:r w:rsidR="00450BF7" w:rsidRPr="009430DC">
        <w:rPr>
          <w:rFonts w:ascii="Arial" w:hAnsi="Arial" w:cs="Arial"/>
          <w:sz w:val="22"/>
          <w:szCs w:val="22"/>
          <w:lang w:val="pl-PL"/>
        </w:rPr>
        <w:t>Wykonawc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>, podwykonawc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lub dalszego podwykonawc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sk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ł</w:t>
      </w:r>
      <w:r w:rsidR="00450BF7" w:rsidRPr="009430DC">
        <w:rPr>
          <w:rFonts w:ascii="Arial" w:hAnsi="Arial" w:cs="Arial"/>
          <w:sz w:val="22"/>
          <w:szCs w:val="22"/>
          <w:lang w:val="pl-PL"/>
        </w:rPr>
        <w:t>adek na ubezpieczenia spo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ł</w:t>
      </w:r>
      <w:r w:rsidR="00450BF7" w:rsidRPr="009430DC">
        <w:rPr>
          <w:rFonts w:ascii="Arial" w:hAnsi="Arial" w:cs="Arial"/>
          <w:sz w:val="22"/>
          <w:szCs w:val="22"/>
          <w:lang w:val="pl-PL"/>
        </w:rPr>
        <w:t>eczne i zdrowotne z tytu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ł</w:t>
      </w:r>
      <w:r w:rsidR="00450BF7" w:rsidRPr="009430DC">
        <w:rPr>
          <w:rFonts w:ascii="Arial" w:hAnsi="Arial" w:cs="Arial"/>
          <w:sz w:val="22"/>
          <w:szCs w:val="22"/>
          <w:lang w:val="pl-PL"/>
        </w:rPr>
        <w:t>u zatrudnienia na podstawie umów o prac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za ostatni okres rozliczeniowy lub </w:t>
      </w:r>
    </w:p>
    <w:p w14:paraId="6E61FC09" w14:textId="77777777" w:rsidR="00450BF7" w:rsidRPr="009430DC" w:rsidRDefault="005C37E7" w:rsidP="005C37E7">
      <w:pPr>
        <w:pStyle w:val="Akapitzlist"/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9430DC">
        <w:rPr>
          <w:rFonts w:ascii="Arial" w:hAnsi="Arial" w:cs="Arial"/>
          <w:sz w:val="22"/>
          <w:szCs w:val="22"/>
          <w:lang w:val="pl-PL"/>
        </w:rPr>
        <w:t xml:space="preserve">- </w:t>
      </w:r>
      <w:r w:rsidR="00450BF7" w:rsidRPr="009430DC">
        <w:rPr>
          <w:rFonts w:ascii="Arial" w:hAnsi="Arial" w:cs="Arial"/>
          <w:sz w:val="22"/>
          <w:szCs w:val="22"/>
          <w:lang w:val="pl-PL"/>
        </w:rPr>
        <w:t>kopie dowodu potwierdzaj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="00450BF7" w:rsidRPr="009430DC">
        <w:rPr>
          <w:rFonts w:ascii="Arial" w:hAnsi="Arial" w:cs="Arial"/>
          <w:sz w:val="22"/>
          <w:szCs w:val="22"/>
          <w:lang w:val="pl-PL"/>
        </w:rPr>
        <w:t>cego zg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ł</w:t>
      </w:r>
      <w:r w:rsidR="00450BF7" w:rsidRPr="009430DC">
        <w:rPr>
          <w:rFonts w:ascii="Arial" w:hAnsi="Arial" w:cs="Arial"/>
          <w:sz w:val="22"/>
          <w:szCs w:val="22"/>
          <w:lang w:val="pl-PL"/>
        </w:rPr>
        <w:t>oszenie pracownika do ubezpiecze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ń</w:t>
      </w:r>
      <w:r w:rsidR="00450BF7" w:rsidRPr="009430DC">
        <w:rPr>
          <w:rFonts w:ascii="Arial" w:hAnsi="Arial" w:cs="Arial"/>
          <w:sz w:val="22"/>
          <w:szCs w:val="22"/>
          <w:lang w:val="pl-PL"/>
        </w:rPr>
        <w:t>,</w:t>
      </w:r>
      <w:r w:rsidRPr="009430DC">
        <w:rPr>
          <w:rFonts w:ascii="Arial" w:hAnsi="Arial" w:cs="Arial"/>
          <w:sz w:val="22"/>
          <w:szCs w:val="22"/>
          <w:lang w:val="pl-PL"/>
        </w:rPr>
        <w:t xml:space="preserve"> </w:t>
      </w:r>
      <w:r w:rsidR="00450BF7" w:rsidRPr="009430DC">
        <w:rPr>
          <w:rFonts w:ascii="Arial" w:hAnsi="Arial" w:cs="Arial"/>
          <w:sz w:val="22"/>
          <w:szCs w:val="22"/>
          <w:lang w:val="pl-PL"/>
        </w:rPr>
        <w:t>zanonimizowane w sposób zapewniaj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="00450BF7" w:rsidRPr="009430DC">
        <w:rPr>
          <w:rFonts w:ascii="Arial" w:hAnsi="Arial" w:cs="Arial"/>
          <w:sz w:val="22"/>
          <w:szCs w:val="22"/>
          <w:lang w:val="pl-PL"/>
        </w:rPr>
        <w:t>cy ochron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danych osobowych pracowników, zgodnie z przepisami o ochronie danych osobowych, jednak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ż</w:t>
      </w:r>
      <w:r w:rsidR="00450BF7" w:rsidRPr="009430DC">
        <w:rPr>
          <w:rFonts w:ascii="Arial" w:hAnsi="Arial" w:cs="Arial"/>
          <w:sz w:val="22"/>
          <w:szCs w:val="22"/>
          <w:lang w:val="pl-PL"/>
        </w:rPr>
        <w:t>e anonimazacja ta winna by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ć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dokonana ale w sposób zapewniaj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="00450BF7" w:rsidRPr="009430DC">
        <w:rPr>
          <w:rFonts w:ascii="Arial" w:hAnsi="Arial" w:cs="Arial"/>
          <w:sz w:val="22"/>
          <w:szCs w:val="22"/>
          <w:lang w:val="pl-PL"/>
        </w:rPr>
        <w:t>cy niezb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>dn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weryfikacj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zatrudnienia na podstawie umowy o prac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w szczególno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ś</w:t>
      </w:r>
      <w:r w:rsidR="00450BF7" w:rsidRPr="009430DC">
        <w:rPr>
          <w:rFonts w:ascii="Arial" w:hAnsi="Arial" w:cs="Arial"/>
          <w:sz w:val="22"/>
          <w:szCs w:val="22"/>
          <w:lang w:val="pl-PL"/>
        </w:rPr>
        <w:t>ci weryfikacj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nast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>puj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="00450BF7" w:rsidRPr="009430DC">
        <w:rPr>
          <w:rFonts w:ascii="Arial" w:hAnsi="Arial" w:cs="Arial"/>
          <w:sz w:val="22"/>
          <w:szCs w:val="22"/>
          <w:lang w:val="pl-PL"/>
        </w:rPr>
        <w:t>cych informacji: imi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             i nazwisko zatrudnionego pracownika, dat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zg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ł</w:t>
      </w:r>
      <w:r w:rsidR="00450BF7" w:rsidRPr="009430DC">
        <w:rPr>
          <w:rFonts w:ascii="Arial" w:hAnsi="Arial" w:cs="Arial"/>
          <w:sz w:val="22"/>
          <w:szCs w:val="22"/>
          <w:lang w:val="pl-PL"/>
        </w:rPr>
        <w:t>oszenia do ubezpiecze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ń</w:t>
      </w:r>
      <w:r w:rsidR="00450BF7" w:rsidRPr="009430DC">
        <w:rPr>
          <w:rFonts w:ascii="Arial" w:hAnsi="Arial" w:cs="Arial"/>
          <w:sz w:val="22"/>
          <w:szCs w:val="22"/>
          <w:lang w:val="pl-PL"/>
        </w:rPr>
        <w:t>, dat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zawarcia umowy, rodzaj umowy o prac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>;</w:t>
      </w:r>
    </w:p>
    <w:p w14:paraId="400EE8EB" w14:textId="77777777" w:rsidR="00450BF7" w:rsidRPr="009430DC" w:rsidRDefault="00450BF7" w:rsidP="00FB5F1B">
      <w:pPr>
        <w:spacing w:line="360" w:lineRule="auto"/>
        <w:ind w:left="720"/>
        <w:rPr>
          <w:rFonts w:ascii="Arial" w:hAnsi="Arial" w:cs="Arial"/>
          <w:sz w:val="22"/>
          <w:szCs w:val="22"/>
          <w:lang w:val="pl-PL"/>
        </w:rPr>
      </w:pPr>
      <w:r w:rsidRPr="009430DC">
        <w:rPr>
          <w:rFonts w:ascii="Arial" w:hAnsi="Arial" w:cs="Arial"/>
          <w:sz w:val="22"/>
          <w:szCs w:val="22"/>
          <w:lang w:val="pl-PL"/>
        </w:rPr>
        <w:t>a ponadto zobowi</w:t>
      </w:r>
      <w:r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Pr="009430DC">
        <w:rPr>
          <w:rFonts w:ascii="Arial" w:hAnsi="Arial" w:cs="Arial"/>
          <w:sz w:val="22"/>
          <w:szCs w:val="22"/>
          <w:lang w:val="pl-PL"/>
        </w:rPr>
        <w:t>zany jest przed</w:t>
      </w:r>
      <w:r w:rsidRPr="009430DC">
        <w:rPr>
          <w:rFonts w:ascii="Arial" w:hAnsi="Arial" w:cs="Arial" w:hint="eastAsia"/>
          <w:sz w:val="22"/>
          <w:szCs w:val="22"/>
          <w:lang w:val="pl-PL"/>
        </w:rPr>
        <w:t>ł</w:t>
      </w:r>
      <w:r w:rsidRPr="009430DC">
        <w:rPr>
          <w:rFonts w:ascii="Arial" w:hAnsi="Arial" w:cs="Arial"/>
          <w:sz w:val="22"/>
          <w:szCs w:val="22"/>
          <w:lang w:val="pl-PL"/>
        </w:rPr>
        <w:t>o</w:t>
      </w:r>
      <w:r w:rsidRPr="009430DC">
        <w:rPr>
          <w:rFonts w:ascii="Arial" w:hAnsi="Arial" w:cs="Arial" w:hint="eastAsia"/>
          <w:sz w:val="22"/>
          <w:szCs w:val="22"/>
          <w:lang w:val="pl-PL"/>
        </w:rPr>
        <w:t>ż</w:t>
      </w:r>
      <w:r w:rsidRPr="009430DC">
        <w:rPr>
          <w:rFonts w:ascii="Arial" w:hAnsi="Arial" w:cs="Arial"/>
          <w:sz w:val="22"/>
          <w:szCs w:val="22"/>
          <w:lang w:val="pl-PL"/>
        </w:rPr>
        <w:t>y</w:t>
      </w:r>
      <w:r w:rsidRPr="009430DC">
        <w:rPr>
          <w:rFonts w:ascii="Arial" w:hAnsi="Arial" w:cs="Arial" w:hint="eastAsia"/>
          <w:sz w:val="22"/>
          <w:szCs w:val="22"/>
          <w:lang w:val="pl-PL"/>
        </w:rPr>
        <w:t>ć</w:t>
      </w:r>
      <w:r w:rsidRPr="009430DC">
        <w:rPr>
          <w:rFonts w:ascii="Arial" w:hAnsi="Arial" w:cs="Arial"/>
          <w:sz w:val="22"/>
          <w:szCs w:val="22"/>
          <w:lang w:val="pl-PL"/>
        </w:rPr>
        <w:t xml:space="preserve"> zakres obowi</w:t>
      </w:r>
      <w:r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Pr="009430DC">
        <w:rPr>
          <w:rFonts w:ascii="Arial" w:hAnsi="Arial" w:cs="Arial"/>
          <w:sz w:val="22"/>
          <w:szCs w:val="22"/>
          <w:lang w:val="pl-PL"/>
        </w:rPr>
        <w:t>zków pracownika, którego dokumenty dotycz</w:t>
      </w:r>
      <w:r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Pr="009430DC">
        <w:rPr>
          <w:rFonts w:ascii="Arial" w:hAnsi="Arial" w:cs="Arial"/>
          <w:sz w:val="22"/>
          <w:szCs w:val="22"/>
          <w:lang w:val="pl-PL"/>
        </w:rPr>
        <w:t xml:space="preserve">; </w:t>
      </w:r>
    </w:p>
    <w:p w14:paraId="170A5EC2" w14:textId="3E227CF4" w:rsidR="004F725F" w:rsidRPr="00C820D7" w:rsidRDefault="00450BF7" w:rsidP="00CE5EEB">
      <w:pPr>
        <w:pStyle w:val="Akapitzlist"/>
        <w:numPr>
          <w:ilvl w:val="0"/>
          <w:numId w:val="9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9430DC">
        <w:rPr>
          <w:rFonts w:ascii="Arial" w:hAnsi="Arial" w:cs="Arial"/>
          <w:sz w:val="22"/>
          <w:szCs w:val="22"/>
          <w:lang w:val="pl-PL"/>
        </w:rPr>
        <w:t>Zamawiaj</w:t>
      </w:r>
      <w:r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Pr="009430DC">
        <w:rPr>
          <w:rFonts w:ascii="Arial" w:hAnsi="Arial" w:cs="Arial"/>
          <w:sz w:val="22"/>
          <w:szCs w:val="22"/>
          <w:lang w:val="pl-PL"/>
        </w:rPr>
        <w:t>cy zastrzega sobie prawo przeprowadzenia (bez uprzedzenia) kontroli przez przedstawicieli Zamawiaj</w:t>
      </w:r>
      <w:r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Pr="009430DC">
        <w:rPr>
          <w:rFonts w:ascii="Arial" w:hAnsi="Arial" w:cs="Arial"/>
          <w:sz w:val="22"/>
          <w:szCs w:val="22"/>
          <w:lang w:val="pl-PL"/>
        </w:rPr>
        <w:t>cego lub upowa</w:t>
      </w:r>
      <w:r w:rsidRPr="009430DC">
        <w:rPr>
          <w:rFonts w:ascii="Arial" w:hAnsi="Arial" w:cs="Arial" w:hint="eastAsia"/>
          <w:sz w:val="22"/>
          <w:szCs w:val="22"/>
          <w:lang w:val="pl-PL"/>
        </w:rPr>
        <w:t>ż</w:t>
      </w:r>
      <w:r w:rsidRPr="009430DC">
        <w:rPr>
          <w:rFonts w:ascii="Arial" w:hAnsi="Arial" w:cs="Arial"/>
          <w:sz w:val="22"/>
          <w:szCs w:val="22"/>
          <w:lang w:val="pl-PL"/>
        </w:rPr>
        <w:t>nione osoby trzecie na miejscu wykonywania przedmiotu umowy, w celu zweryfikowania, czy osoby wykonuj</w:t>
      </w:r>
      <w:r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Pr="009430DC">
        <w:rPr>
          <w:rFonts w:ascii="Arial" w:hAnsi="Arial" w:cs="Arial"/>
          <w:sz w:val="22"/>
          <w:szCs w:val="22"/>
          <w:lang w:val="pl-PL"/>
        </w:rPr>
        <w:t>ce wskazane przez Zamawiaj</w:t>
      </w:r>
      <w:r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="00206DEE" w:rsidRPr="009430DC">
        <w:rPr>
          <w:rFonts w:ascii="Arial" w:hAnsi="Arial" w:cs="Arial"/>
          <w:sz w:val="22"/>
          <w:szCs w:val="22"/>
          <w:lang w:val="pl-PL"/>
        </w:rPr>
        <w:t>cego</w:t>
      </w:r>
      <w:r w:rsidR="009430DC">
        <w:rPr>
          <w:rFonts w:ascii="Arial" w:hAnsi="Arial" w:cs="Arial"/>
          <w:sz w:val="22"/>
          <w:szCs w:val="22"/>
          <w:lang w:val="pl-PL"/>
        </w:rPr>
        <w:t xml:space="preserve"> w SWZ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czynno</w:t>
      </w:r>
      <w:r w:rsidRPr="00C820D7">
        <w:rPr>
          <w:rFonts w:ascii="Arial" w:hAnsi="Arial" w:cs="Arial" w:hint="eastAsia"/>
          <w:sz w:val="22"/>
          <w:szCs w:val="22"/>
          <w:lang w:val="pl-PL"/>
        </w:rPr>
        <w:t>ś</w:t>
      </w:r>
      <w:r w:rsidRPr="00C820D7">
        <w:rPr>
          <w:rFonts w:ascii="Arial" w:hAnsi="Arial" w:cs="Arial"/>
          <w:sz w:val="22"/>
          <w:szCs w:val="22"/>
          <w:lang w:val="pl-PL"/>
        </w:rPr>
        <w:t>ci przy realizacji zamówienia s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osobami faktycznie uczestnicz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cymi w realizacji przedmiotu umowy w zakresie </w:t>
      </w:r>
      <w:r w:rsidR="007B3688" w:rsidRPr="00C820D7">
        <w:rPr>
          <w:rFonts w:ascii="Arial" w:hAnsi="Arial" w:cs="Arial"/>
          <w:sz w:val="22"/>
          <w:szCs w:val="22"/>
          <w:lang w:val="pl-PL"/>
        </w:rPr>
        <w:t xml:space="preserve">wskazanych </w:t>
      </w:r>
      <w:r w:rsidR="00BC35D7">
        <w:rPr>
          <w:rFonts w:ascii="Arial" w:hAnsi="Arial" w:cs="Arial"/>
          <w:sz w:val="22"/>
          <w:szCs w:val="22"/>
          <w:lang w:val="pl-PL"/>
        </w:rPr>
        <w:t xml:space="preserve">w SWZ </w:t>
      </w:r>
      <w:r w:rsidRPr="00C820D7">
        <w:rPr>
          <w:rFonts w:ascii="Arial" w:hAnsi="Arial" w:cs="Arial"/>
          <w:sz w:val="22"/>
          <w:szCs w:val="22"/>
          <w:lang w:val="pl-PL"/>
        </w:rPr>
        <w:t>czynno</w:t>
      </w:r>
      <w:r w:rsidRPr="00C820D7">
        <w:rPr>
          <w:rFonts w:ascii="Arial" w:hAnsi="Arial" w:cs="Arial" w:hint="eastAsia"/>
          <w:sz w:val="22"/>
          <w:szCs w:val="22"/>
          <w:lang w:val="pl-PL"/>
        </w:rPr>
        <w:t>ś</w:t>
      </w:r>
      <w:r w:rsidRPr="00C820D7">
        <w:rPr>
          <w:rFonts w:ascii="Arial" w:hAnsi="Arial" w:cs="Arial"/>
          <w:sz w:val="22"/>
          <w:szCs w:val="22"/>
          <w:lang w:val="pl-PL"/>
        </w:rPr>
        <w:t>ci na podstawie umowy o prac</w:t>
      </w:r>
      <w:r w:rsidRPr="00C820D7">
        <w:rPr>
          <w:rFonts w:ascii="Arial" w:hAnsi="Arial" w:cs="Arial" w:hint="eastAsia"/>
          <w:sz w:val="22"/>
          <w:szCs w:val="22"/>
          <w:lang w:val="pl-PL"/>
        </w:rPr>
        <w:t>ę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. Wykonawca zapewnia, </w:t>
      </w:r>
      <w:r w:rsidRPr="00C820D7">
        <w:rPr>
          <w:rFonts w:ascii="Arial" w:hAnsi="Arial" w:cs="Arial" w:hint="eastAsia"/>
          <w:sz w:val="22"/>
          <w:szCs w:val="22"/>
          <w:lang w:val="pl-PL"/>
        </w:rPr>
        <w:t>ż</w:t>
      </w:r>
      <w:r w:rsidRPr="00C820D7">
        <w:rPr>
          <w:rFonts w:ascii="Arial" w:hAnsi="Arial" w:cs="Arial"/>
          <w:sz w:val="22"/>
          <w:szCs w:val="22"/>
          <w:lang w:val="pl-PL"/>
        </w:rPr>
        <w:t>e osoby te oraz inne osoby przebywaj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>ce w miejscu wykonywania pracy zobowi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>zane zostan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poda</w:t>
      </w:r>
      <w:r w:rsidRPr="00C820D7">
        <w:rPr>
          <w:rFonts w:ascii="Arial" w:hAnsi="Arial" w:cs="Arial" w:hint="eastAsia"/>
          <w:sz w:val="22"/>
          <w:szCs w:val="22"/>
          <w:lang w:val="pl-PL"/>
        </w:rPr>
        <w:t>ć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wykonuj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>cym czynno</w:t>
      </w:r>
      <w:r w:rsidRPr="00C820D7">
        <w:rPr>
          <w:rFonts w:ascii="Arial" w:hAnsi="Arial" w:cs="Arial" w:hint="eastAsia"/>
          <w:sz w:val="22"/>
          <w:szCs w:val="22"/>
          <w:lang w:val="pl-PL"/>
        </w:rPr>
        <w:t>ś</w:t>
      </w:r>
      <w:r w:rsidRPr="00C820D7">
        <w:rPr>
          <w:rFonts w:ascii="Arial" w:hAnsi="Arial" w:cs="Arial"/>
          <w:sz w:val="22"/>
          <w:szCs w:val="22"/>
          <w:lang w:val="pl-PL"/>
        </w:rPr>
        <w:t>ci kontrolne przedstawicielom Zamawiaj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>cego imiona i nazwiska oraz zakresy wykonywanych czynno</w:t>
      </w:r>
      <w:r w:rsidRPr="00C820D7">
        <w:rPr>
          <w:rFonts w:ascii="Arial" w:hAnsi="Arial" w:cs="Arial" w:hint="eastAsia"/>
          <w:sz w:val="22"/>
          <w:szCs w:val="22"/>
          <w:lang w:val="pl-PL"/>
        </w:rPr>
        <w:t>ś</w:t>
      </w:r>
      <w:r w:rsidRPr="00C820D7">
        <w:rPr>
          <w:rFonts w:ascii="Arial" w:hAnsi="Arial" w:cs="Arial"/>
          <w:sz w:val="22"/>
          <w:szCs w:val="22"/>
          <w:lang w:val="pl-PL"/>
        </w:rPr>
        <w:t>ci,</w:t>
      </w:r>
    </w:p>
    <w:p w14:paraId="03E1F4B9" w14:textId="77777777" w:rsidR="00450BF7" w:rsidRPr="00C820D7" w:rsidRDefault="00450BF7" w:rsidP="00CE5EEB">
      <w:pPr>
        <w:pStyle w:val="Akapitzlist"/>
        <w:numPr>
          <w:ilvl w:val="0"/>
          <w:numId w:val="9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C820D7">
        <w:rPr>
          <w:rFonts w:ascii="Arial" w:hAnsi="Arial" w:cs="Arial"/>
          <w:sz w:val="22"/>
          <w:szCs w:val="22"/>
          <w:lang w:val="pl-PL"/>
        </w:rPr>
        <w:lastRenderedPageBreak/>
        <w:t>w przypadkach uzasadnionych w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>tpliwo</w:t>
      </w:r>
      <w:r w:rsidRPr="00C820D7">
        <w:rPr>
          <w:rFonts w:ascii="Arial" w:hAnsi="Arial" w:cs="Arial" w:hint="eastAsia"/>
          <w:sz w:val="22"/>
          <w:szCs w:val="22"/>
          <w:lang w:val="pl-PL"/>
        </w:rPr>
        <w:t>ś</w:t>
      </w:r>
      <w:r w:rsidRPr="00C820D7">
        <w:rPr>
          <w:rFonts w:ascii="Arial" w:hAnsi="Arial" w:cs="Arial"/>
          <w:sz w:val="22"/>
          <w:szCs w:val="22"/>
          <w:lang w:val="pl-PL"/>
        </w:rPr>
        <w:t>ci co do przestrzegania prawa pracy przez Wykonawc</w:t>
      </w:r>
      <w:r w:rsidRPr="00C820D7">
        <w:rPr>
          <w:rFonts w:ascii="Arial" w:hAnsi="Arial" w:cs="Arial" w:hint="eastAsia"/>
          <w:sz w:val="22"/>
          <w:szCs w:val="22"/>
          <w:lang w:val="pl-PL"/>
        </w:rPr>
        <w:t>ę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lub podwykonawc</w:t>
      </w:r>
      <w:r w:rsidRPr="00C820D7">
        <w:rPr>
          <w:rFonts w:ascii="Arial" w:hAnsi="Arial" w:cs="Arial" w:hint="eastAsia"/>
          <w:sz w:val="22"/>
          <w:szCs w:val="22"/>
          <w:lang w:val="pl-PL"/>
        </w:rPr>
        <w:t>ę</w:t>
      </w:r>
      <w:r w:rsidRPr="00C820D7">
        <w:rPr>
          <w:rFonts w:ascii="Arial" w:hAnsi="Arial" w:cs="Arial"/>
          <w:sz w:val="22"/>
          <w:szCs w:val="22"/>
          <w:lang w:val="pl-PL"/>
        </w:rPr>
        <w:t>, Zamawiaj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>cy mo</w:t>
      </w:r>
      <w:r w:rsidRPr="00C820D7">
        <w:rPr>
          <w:rFonts w:ascii="Arial" w:hAnsi="Arial" w:cs="Arial" w:hint="eastAsia"/>
          <w:sz w:val="22"/>
          <w:szCs w:val="22"/>
          <w:lang w:val="pl-PL"/>
        </w:rPr>
        <w:t>ż</w:t>
      </w:r>
      <w:r w:rsidRPr="00C820D7">
        <w:rPr>
          <w:rFonts w:ascii="Arial" w:hAnsi="Arial" w:cs="Arial"/>
          <w:sz w:val="22"/>
          <w:szCs w:val="22"/>
          <w:lang w:val="pl-PL"/>
        </w:rPr>
        <w:t>e zwróci</w:t>
      </w:r>
      <w:r w:rsidRPr="00C820D7">
        <w:rPr>
          <w:rFonts w:ascii="Arial" w:hAnsi="Arial" w:cs="Arial" w:hint="eastAsia"/>
          <w:sz w:val="22"/>
          <w:szCs w:val="22"/>
          <w:lang w:val="pl-PL"/>
        </w:rPr>
        <w:t>ć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si</w:t>
      </w:r>
      <w:r w:rsidRPr="00C820D7">
        <w:rPr>
          <w:rFonts w:ascii="Arial" w:hAnsi="Arial" w:cs="Arial" w:hint="eastAsia"/>
          <w:sz w:val="22"/>
          <w:szCs w:val="22"/>
          <w:lang w:val="pl-PL"/>
        </w:rPr>
        <w:t>ę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o przeprowadzenie kontroli przez Pa</w:t>
      </w:r>
      <w:r w:rsidRPr="00C820D7">
        <w:rPr>
          <w:rFonts w:ascii="Arial" w:hAnsi="Arial" w:cs="Arial" w:hint="eastAsia"/>
          <w:sz w:val="22"/>
          <w:szCs w:val="22"/>
          <w:lang w:val="pl-PL"/>
        </w:rPr>
        <w:t>ń</w:t>
      </w:r>
      <w:r w:rsidRPr="00C820D7">
        <w:rPr>
          <w:rFonts w:ascii="Arial" w:hAnsi="Arial" w:cs="Arial"/>
          <w:sz w:val="22"/>
          <w:szCs w:val="22"/>
          <w:lang w:val="pl-PL"/>
        </w:rPr>
        <w:t>stwow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Inspekcj</w:t>
      </w:r>
      <w:r w:rsidRPr="00C820D7">
        <w:rPr>
          <w:rFonts w:ascii="Arial" w:hAnsi="Arial" w:cs="Arial" w:hint="eastAsia"/>
          <w:sz w:val="22"/>
          <w:szCs w:val="22"/>
          <w:lang w:val="pl-PL"/>
        </w:rPr>
        <w:t>ę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Pracy.</w:t>
      </w:r>
    </w:p>
    <w:p w14:paraId="0E76122F" w14:textId="77777777" w:rsidR="006A78E4" w:rsidRPr="00C820D7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C820D7">
        <w:rPr>
          <w:rFonts w:ascii="Arial" w:hAnsi="Arial" w:cs="Arial"/>
          <w:sz w:val="22"/>
          <w:szCs w:val="22"/>
          <w:lang w:val="pl-PL"/>
        </w:rPr>
        <w:t>Wykaz osób zatrudnionych na umow</w:t>
      </w:r>
      <w:r w:rsidRPr="00C820D7">
        <w:rPr>
          <w:rFonts w:ascii="Arial" w:hAnsi="Arial" w:cs="Arial" w:hint="eastAsia"/>
          <w:sz w:val="22"/>
          <w:szCs w:val="22"/>
          <w:lang w:val="pl-PL"/>
        </w:rPr>
        <w:t>ę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o prac</w:t>
      </w:r>
      <w:r w:rsidRPr="00C820D7">
        <w:rPr>
          <w:rFonts w:ascii="Arial" w:hAnsi="Arial" w:cs="Arial" w:hint="eastAsia"/>
          <w:sz w:val="22"/>
          <w:szCs w:val="22"/>
          <w:lang w:val="pl-PL"/>
        </w:rPr>
        <w:t>ę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przy reali</w:t>
      </w:r>
      <w:r w:rsidR="006A78E4" w:rsidRPr="00C820D7">
        <w:rPr>
          <w:rFonts w:ascii="Arial" w:hAnsi="Arial" w:cs="Arial"/>
          <w:sz w:val="22"/>
          <w:szCs w:val="22"/>
          <w:lang w:val="pl-PL"/>
        </w:rPr>
        <w:t xml:space="preserve">zacji niniejszej umowy stanowi </w:t>
      </w:r>
      <w:r w:rsidR="006A78E4" w:rsidRPr="00BC35D7">
        <w:rPr>
          <w:rFonts w:ascii="Arial" w:hAnsi="Arial" w:cs="Arial"/>
          <w:b/>
          <w:sz w:val="22"/>
          <w:szCs w:val="22"/>
          <w:lang w:val="pl-PL"/>
        </w:rPr>
        <w:t>Z</w:t>
      </w:r>
      <w:r w:rsidRPr="00BC35D7">
        <w:rPr>
          <w:rFonts w:ascii="Arial" w:hAnsi="Arial" w:cs="Arial"/>
          <w:b/>
          <w:sz w:val="22"/>
          <w:szCs w:val="22"/>
          <w:lang w:val="pl-PL"/>
        </w:rPr>
        <w:t>a</w:t>
      </w:r>
      <w:r w:rsidRPr="00BC35D7">
        <w:rPr>
          <w:rFonts w:ascii="Arial" w:hAnsi="Arial" w:cs="Arial" w:hint="eastAsia"/>
          <w:b/>
          <w:sz w:val="22"/>
          <w:szCs w:val="22"/>
          <w:lang w:val="pl-PL"/>
        </w:rPr>
        <w:t>łą</w:t>
      </w:r>
      <w:r w:rsidRPr="00BC35D7">
        <w:rPr>
          <w:rFonts w:ascii="Arial" w:hAnsi="Arial" w:cs="Arial"/>
          <w:b/>
          <w:sz w:val="22"/>
          <w:szCs w:val="22"/>
          <w:lang w:val="pl-PL"/>
        </w:rPr>
        <w:t>cznik nr 3 do umowy</w:t>
      </w:r>
      <w:r w:rsidRPr="00C820D7">
        <w:rPr>
          <w:rFonts w:ascii="Arial" w:hAnsi="Arial" w:cs="Arial"/>
          <w:sz w:val="22"/>
          <w:szCs w:val="22"/>
          <w:lang w:val="pl-PL"/>
        </w:rPr>
        <w:t>.</w:t>
      </w:r>
    </w:p>
    <w:p w14:paraId="62A458A8" w14:textId="72E69306" w:rsidR="00F11FB7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C820D7">
        <w:rPr>
          <w:rFonts w:ascii="Arial" w:hAnsi="Arial" w:cs="Arial"/>
          <w:sz w:val="22"/>
          <w:szCs w:val="22"/>
          <w:lang w:val="pl-PL"/>
        </w:rPr>
        <w:t>Zamawiaj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>cy dopuszcza mo</w:t>
      </w:r>
      <w:r w:rsidRPr="00C820D7">
        <w:rPr>
          <w:rFonts w:ascii="Arial" w:hAnsi="Arial" w:cs="Arial" w:hint="eastAsia"/>
          <w:sz w:val="22"/>
          <w:szCs w:val="22"/>
          <w:lang w:val="pl-PL"/>
        </w:rPr>
        <w:t>ż</w:t>
      </w:r>
      <w:r w:rsidRPr="00C820D7">
        <w:rPr>
          <w:rFonts w:ascii="Arial" w:hAnsi="Arial" w:cs="Arial"/>
          <w:sz w:val="22"/>
          <w:szCs w:val="22"/>
          <w:lang w:val="pl-PL"/>
        </w:rPr>
        <w:t>liwo</w:t>
      </w:r>
      <w:r w:rsidRPr="00C820D7">
        <w:rPr>
          <w:rFonts w:ascii="Arial" w:hAnsi="Arial" w:cs="Arial" w:hint="eastAsia"/>
          <w:sz w:val="22"/>
          <w:szCs w:val="22"/>
          <w:lang w:val="pl-PL"/>
        </w:rPr>
        <w:t>ść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zmiany osób wskazanych w </w:t>
      </w:r>
      <w:r w:rsidR="00BC35D7">
        <w:rPr>
          <w:rFonts w:ascii="Arial" w:hAnsi="Arial" w:cs="Arial"/>
          <w:sz w:val="22"/>
          <w:szCs w:val="22"/>
          <w:lang w:val="pl-PL"/>
        </w:rPr>
        <w:t>wykazie, o którym mowa w ust. 12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pod warunkiem zachowania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 wymogu zatrudnienia na podstawie umowy o prac</w:t>
      </w:r>
      <w:r w:rsidRPr="006A78E4">
        <w:rPr>
          <w:rFonts w:ascii="Arial" w:hAnsi="Arial" w:cs="Arial" w:hint="eastAsia"/>
          <w:sz w:val="22"/>
          <w:szCs w:val="22"/>
          <w:lang w:val="pl-PL"/>
        </w:rPr>
        <w:t>ę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 osób wykonuj</w:t>
      </w:r>
      <w:r w:rsidRPr="006A78E4">
        <w:rPr>
          <w:rFonts w:ascii="Arial" w:hAnsi="Arial" w:cs="Arial" w:hint="eastAsia"/>
          <w:sz w:val="22"/>
          <w:szCs w:val="22"/>
          <w:lang w:val="pl-PL"/>
        </w:rPr>
        <w:t>ą</w:t>
      </w:r>
      <w:r w:rsidR="006A78E4">
        <w:rPr>
          <w:rFonts w:ascii="Arial" w:hAnsi="Arial" w:cs="Arial"/>
          <w:sz w:val="22"/>
          <w:szCs w:val="22"/>
          <w:lang w:val="pl-PL"/>
        </w:rPr>
        <w:t>cych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 czynno</w:t>
      </w:r>
      <w:r w:rsidRPr="006A78E4">
        <w:rPr>
          <w:rFonts w:ascii="Arial" w:hAnsi="Arial" w:cs="Arial" w:hint="eastAsia"/>
          <w:sz w:val="22"/>
          <w:szCs w:val="22"/>
          <w:lang w:val="pl-PL"/>
        </w:rPr>
        <w:t>ś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ci przy realizacji </w:t>
      </w:r>
      <w:r w:rsidR="00F11FB7">
        <w:rPr>
          <w:rFonts w:ascii="Arial" w:hAnsi="Arial" w:cs="Arial"/>
          <w:sz w:val="22"/>
          <w:szCs w:val="22"/>
          <w:lang w:val="pl-PL"/>
        </w:rPr>
        <w:t xml:space="preserve">przedmiotu </w:t>
      </w:r>
      <w:r w:rsidRPr="006A78E4">
        <w:rPr>
          <w:rFonts w:ascii="Arial" w:hAnsi="Arial" w:cs="Arial"/>
          <w:sz w:val="22"/>
          <w:szCs w:val="22"/>
          <w:lang w:val="pl-PL"/>
        </w:rPr>
        <w:t>zamówienia w stopniu nie mniejszym ni</w:t>
      </w:r>
      <w:r w:rsidRPr="006A78E4">
        <w:rPr>
          <w:rFonts w:ascii="Arial" w:hAnsi="Arial" w:cs="Arial" w:hint="eastAsia"/>
          <w:sz w:val="22"/>
          <w:szCs w:val="22"/>
          <w:lang w:val="pl-PL"/>
        </w:rPr>
        <w:t>ż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 wymagany w toku post</w:t>
      </w:r>
      <w:r w:rsidRPr="006A78E4">
        <w:rPr>
          <w:rFonts w:ascii="Arial" w:hAnsi="Arial" w:cs="Arial" w:hint="eastAsia"/>
          <w:sz w:val="22"/>
          <w:szCs w:val="22"/>
          <w:lang w:val="pl-PL"/>
        </w:rPr>
        <w:t>ę</w:t>
      </w:r>
      <w:r w:rsidRPr="006A78E4">
        <w:rPr>
          <w:rFonts w:ascii="Arial" w:hAnsi="Arial" w:cs="Arial"/>
          <w:sz w:val="22"/>
          <w:szCs w:val="22"/>
          <w:lang w:val="pl-PL"/>
        </w:rPr>
        <w:t>powania o udzielenie zamówienia. Wykonawca obowi</w:t>
      </w:r>
      <w:r w:rsidRPr="006A78E4">
        <w:rPr>
          <w:rFonts w:ascii="Arial" w:hAnsi="Arial" w:cs="Arial" w:hint="eastAsia"/>
          <w:sz w:val="22"/>
          <w:szCs w:val="22"/>
          <w:lang w:val="pl-PL"/>
        </w:rPr>
        <w:t>ą</w:t>
      </w:r>
      <w:r w:rsidRPr="006A78E4">
        <w:rPr>
          <w:rFonts w:ascii="Arial" w:hAnsi="Arial" w:cs="Arial"/>
          <w:sz w:val="22"/>
          <w:szCs w:val="22"/>
          <w:lang w:val="pl-PL"/>
        </w:rPr>
        <w:t>zany jest w trakcie trwania umowy niezw</w:t>
      </w:r>
      <w:r w:rsidRPr="006A78E4">
        <w:rPr>
          <w:rFonts w:ascii="Arial" w:hAnsi="Arial" w:cs="Arial" w:hint="eastAsia"/>
          <w:sz w:val="22"/>
          <w:szCs w:val="22"/>
          <w:lang w:val="pl-PL"/>
        </w:rPr>
        <w:t>ł</w:t>
      </w:r>
      <w:r w:rsidRPr="006A78E4">
        <w:rPr>
          <w:rFonts w:ascii="Arial" w:hAnsi="Arial" w:cs="Arial"/>
          <w:sz w:val="22"/>
          <w:szCs w:val="22"/>
          <w:lang w:val="pl-PL"/>
        </w:rPr>
        <w:t>ocznie informowa</w:t>
      </w:r>
      <w:r w:rsidRPr="006A78E4">
        <w:rPr>
          <w:rFonts w:ascii="Arial" w:hAnsi="Arial" w:cs="Arial" w:hint="eastAsia"/>
          <w:sz w:val="22"/>
          <w:szCs w:val="22"/>
          <w:lang w:val="pl-PL"/>
        </w:rPr>
        <w:t>ć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 Zamawiaj</w:t>
      </w:r>
      <w:r w:rsidRPr="006A78E4">
        <w:rPr>
          <w:rFonts w:ascii="Arial" w:hAnsi="Arial" w:cs="Arial" w:hint="eastAsia"/>
          <w:sz w:val="22"/>
          <w:szCs w:val="22"/>
          <w:lang w:val="pl-PL"/>
        </w:rPr>
        <w:t>ą</w:t>
      </w:r>
      <w:r w:rsidRPr="006A78E4">
        <w:rPr>
          <w:rFonts w:ascii="Arial" w:hAnsi="Arial" w:cs="Arial"/>
          <w:sz w:val="22"/>
          <w:szCs w:val="22"/>
          <w:lang w:val="pl-PL"/>
        </w:rPr>
        <w:t>cego o zmianach osób wskazanych na wykazie poprzez dostarczenie zaktualizowanego wykazu opatrzonego dat</w:t>
      </w:r>
      <w:r w:rsidRPr="006A78E4">
        <w:rPr>
          <w:rFonts w:ascii="Arial" w:hAnsi="Arial" w:cs="Arial" w:hint="eastAsia"/>
          <w:sz w:val="22"/>
          <w:szCs w:val="22"/>
          <w:lang w:val="pl-PL"/>
        </w:rPr>
        <w:t>ą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 oraz okazuj</w:t>
      </w:r>
      <w:r w:rsidRPr="006A78E4">
        <w:rPr>
          <w:rFonts w:ascii="Arial" w:hAnsi="Arial" w:cs="Arial" w:hint="eastAsia"/>
          <w:sz w:val="22"/>
          <w:szCs w:val="22"/>
          <w:lang w:val="pl-PL"/>
        </w:rPr>
        <w:t>ą</w:t>
      </w:r>
      <w:r w:rsidRPr="006A78E4">
        <w:rPr>
          <w:rFonts w:ascii="Arial" w:hAnsi="Arial" w:cs="Arial"/>
          <w:sz w:val="22"/>
          <w:szCs w:val="22"/>
          <w:lang w:val="pl-PL"/>
        </w:rPr>
        <w:t>c dokumenty potwierdzaj</w:t>
      </w:r>
      <w:r w:rsidRPr="006A78E4">
        <w:rPr>
          <w:rFonts w:ascii="Arial" w:hAnsi="Arial" w:cs="Arial" w:hint="eastAsia"/>
          <w:sz w:val="22"/>
          <w:szCs w:val="22"/>
          <w:lang w:val="pl-PL"/>
        </w:rPr>
        <w:t>ą</w:t>
      </w:r>
      <w:r w:rsidRPr="006A78E4">
        <w:rPr>
          <w:rFonts w:ascii="Arial" w:hAnsi="Arial" w:cs="Arial"/>
          <w:sz w:val="22"/>
          <w:szCs w:val="22"/>
          <w:lang w:val="pl-PL"/>
        </w:rPr>
        <w:t>ce zatrudnienie tych osób na podstawie umowy o prac</w:t>
      </w:r>
      <w:r w:rsidRPr="006A78E4">
        <w:rPr>
          <w:rFonts w:ascii="Arial" w:hAnsi="Arial" w:cs="Arial" w:hint="eastAsia"/>
          <w:sz w:val="22"/>
          <w:szCs w:val="22"/>
          <w:lang w:val="pl-PL"/>
        </w:rPr>
        <w:t>ę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 (dokumenty przyk</w:t>
      </w:r>
      <w:r w:rsidRPr="006A78E4">
        <w:rPr>
          <w:rFonts w:ascii="Arial" w:hAnsi="Arial" w:cs="Arial" w:hint="eastAsia"/>
          <w:sz w:val="22"/>
          <w:szCs w:val="22"/>
          <w:lang w:val="pl-PL"/>
        </w:rPr>
        <w:t>ł</w:t>
      </w:r>
      <w:r w:rsidR="00FA3E13">
        <w:rPr>
          <w:rFonts w:ascii="Arial" w:hAnsi="Arial" w:cs="Arial"/>
          <w:sz w:val="22"/>
          <w:szCs w:val="22"/>
          <w:lang w:val="pl-PL"/>
        </w:rPr>
        <w:t>adowo wymienione w ust. 11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 pkt 1) w ci</w:t>
      </w:r>
      <w:r w:rsidRPr="006A78E4">
        <w:rPr>
          <w:rFonts w:ascii="Arial" w:hAnsi="Arial" w:cs="Arial" w:hint="eastAsia"/>
          <w:sz w:val="22"/>
          <w:szCs w:val="22"/>
          <w:lang w:val="pl-PL"/>
        </w:rPr>
        <w:t>ą</w:t>
      </w:r>
      <w:r w:rsidRPr="006A78E4">
        <w:rPr>
          <w:rFonts w:ascii="Arial" w:hAnsi="Arial" w:cs="Arial"/>
          <w:sz w:val="22"/>
          <w:szCs w:val="22"/>
          <w:lang w:val="pl-PL"/>
        </w:rPr>
        <w:t>gu 7 dni kalendarzowych od zaistnia</w:t>
      </w:r>
      <w:r w:rsidRPr="006A78E4">
        <w:rPr>
          <w:rFonts w:ascii="Arial" w:hAnsi="Arial" w:cs="Arial" w:hint="eastAsia"/>
          <w:sz w:val="22"/>
          <w:szCs w:val="22"/>
          <w:lang w:val="pl-PL"/>
        </w:rPr>
        <w:t>ł</w:t>
      </w:r>
      <w:r w:rsidRPr="006A78E4">
        <w:rPr>
          <w:rFonts w:ascii="Arial" w:hAnsi="Arial" w:cs="Arial"/>
          <w:sz w:val="22"/>
          <w:szCs w:val="22"/>
          <w:lang w:val="pl-PL"/>
        </w:rPr>
        <w:t>ej zmiany.</w:t>
      </w:r>
    </w:p>
    <w:p w14:paraId="55EA1F17" w14:textId="77777777" w:rsidR="00F11FB7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F11FB7">
        <w:rPr>
          <w:rFonts w:ascii="Arial" w:hAnsi="Arial" w:cs="Arial"/>
          <w:sz w:val="22"/>
          <w:szCs w:val="22"/>
          <w:lang w:val="pl-PL"/>
        </w:rPr>
        <w:t>Zamawiaj</w:t>
      </w:r>
      <w:r w:rsidRPr="00F11FB7">
        <w:rPr>
          <w:rFonts w:ascii="Arial" w:hAnsi="Arial" w:cs="Arial" w:hint="eastAsia"/>
          <w:sz w:val="22"/>
          <w:szCs w:val="22"/>
          <w:lang w:val="pl-PL"/>
        </w:rPr>
        <w:t>ą</w:t>
      </w:r>
      <w:r w:rsidRPr="00F11FB7">
        <w:rPr>
          <w:rFonts w:ascii="Arial" w:hAnsi="Arial" w:cs="Arial"/>
          <w:sz w:val="22"/>
          <w:szCs w:val="22"/>
          <w:lang w:val="pl-PL"/>
        </w:rPr>
        <w:t>cy mo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ż</w:t>
      </w:r>
      <w:r w:rsidRPr="00F11FB7">
        <w:rPr>
          <w:rFonts w:ascii="Arial" w:hAnsi="Arial" w:cs="Arial"/>
          <w:sz w:val="22"/>
          <w:szCs w:val="22"/>
          <w:lang w:val="pl-PL"/>
        </w:rPr>
        <w:t>e w ka</w:t>
      </w:r>
      <w:r w:rsidRPr="00F11FB7">
        <w:rPr>
          <w:rFonts w:ascii="Arial" w:hAnsi="Arial" w:cs="Arial" w:hint="eastAsia"/>
          <w:sz w:val="22"/>
          <w:szCs w:val="22"/>
          <w:lang w:val="pl-PL"/>
        </w:rPr>
        <w:t>ż</w:t>
      </w:r>
      <w:r w:rsidRPr="00F11FB7">
        <w:rPr>
          <w:rFonts w:ascii="Arial" w:hAnsi="Arial" w:cs="Arial"/>
          <w:sz w:val="22"/>
          <w:szCs w:val="22"/>
          <w:lang w:val="pl-PL"/>
        </w:rPr>
        <w:t>dym czasie za</w:t>
      </w:r>
      <w:r w:rsidRPr="00F11FB7">
        <w:rPr>
          <w:rFonts w:ascii="Arial" w:hAnsi="Arial" w:cs="Arial" w:hint="eastAsia"/>
          <w:sz w:val="22"/>
          <w:szCs w:val="22"/>
          <w:lang w:val="pl-PL"/>
        </w:rPr>
        <w:t>żą</w:t>
      </w:r>
      <w:r w:rsidRPr="00F11FB7">
        <w:rPr>
          <w:rFonts w:ascii="Arial" w:hAnsi="Arial" w:cs="Arial"/>
          <w:sz w:val="22"/>
          <w:szCs w:val="22"/>
          <w:lang w:val="pl-PL"/>
        </w:rPr>
        <w:t>da</w:t>
      </w:r>
      <w:r w:rsidRPr="00F11FB7">
        <w:rPr>
          <w:rFonts w:ascii="Arial" w:hAnsi="Arial" w:cs="Arial" w:hint="eastAsia"/>
          <w:sz w:val="22"/>
          <w:szCs w:val="22"/>
          <w:lang w:val="pl-PL"/>
        </w:rPr>
        <w:t>ć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dodatkowych dokumentów lub wyja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Pr="00F11FB7">
        <w:rPr>
          <w:rFonts w:ascii="Arial" w:hAnsi="Arial" w:cs="Arial"/>
          <w:sz w:val="22"/>
          <w:szCs w:val="22"/>
          <w:lang w:val="pl-PL"/>
        </w:rPr>
        <w:t>nie</w:t>
      </w:r>
      <w:r w:rsidRPr="00F11FB7">
        <w:rPr>
          <w:rFonts w:ascii="Arial" w:hAnsi="Arial" w:cs="Arial" w:hint="eastAsia"/>
          <w:sz w:val="22"/>
          <w:szCs w:val="22"/>
          <w:lang w:val="pl-PL"/>
        </w:rPr>
        <w:t>ń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w przypadku w</w:t>
      </w:r>
      <w:r w:rsidRPr="00F11FB7">
        <w:rPr>
          <w:rFonts w:ascii="Arial" w:hAnsi="Arial" w:cs="Arial" w:hint="eastAsia"/>
          <w:sz w:val="22"/>
          <w:szCs w:val="22"/>
          <w:lang w:val="pl-PL"/>
        </w:rPr>
        <w:t>ą</w:t>
      </w:r>
      <w:r w:rsidRPr="00F11FB7">
        <w:rPr>
          <w:rFonts w:ascii="Arial" w:hAnsi="Arial" w:cs="Arial"/>
          <w:sz w:val="22"/>
          <w:szCs w:val="22"/>
          <w:lang w:val="pl-PL"/>
        </w:rPr>
        <w:t>tpliwo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Pr="00F11FB7">
        <w:rPr>
          <w:rFonts w:ascii="Arial" w:hAnsi="Arial" w:cs="Arial"/>
          <w:sz w:val="22"/>
          <w:szCs w:val="22"/>
          <w:lang w:val="pl-PL"/>
        </w:rPr>
        <w:t>ci w zakresie spe</w:t>
      </w:r>
      <w:r w:rsidRPr="00F11FB7">
        <w:rPr>
          <w:rFonts w:ascii="Arial" w:hAnsi="Arial" w:cs="Arial" w:hint="eastAsia"/>
          <w:sz w:val="22"/>
          <w:szCs w:val="22"/>
          <w:lang w:val="pl-PL"/>
        </w:rPr>
        <w:t>ł</w:t>
      </w:r>
      <w:r w:rsidRPr="00F11FB7">
        <w:rPr>
          <w:rFonts w:ascii="Arial" w:hAnsi="Arial" w:cs="Arial"/>
          <w:sz w:val="22"/>
          <w:szCs w:val="22"/>
          <w:lang w:val="pl-PL"/>
        </w:rPr>
        <w:t>niania przez Wykonawc</w:t>
      </w:r>
      <w:r w:rsidRPr="00F11FB7">
        <w:rPr>
          <w:rFonts w:ascii="Arial" w:hAnsi="Arial" w:cs="Arial" w:hint="eastAsia"/>
          <w:sz w:val="22"/>
          <w:szCs w:val="22"/>
          <w:lang w:val="pl-PL"/>
        </w:rPr>
        <w:t>ę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lub podwykonawc</w:t>
      </w:r>
      <w:r w:rsidRPr="00F11FB7">
        <w:rPr>
          <w:rFonts w:ascii="Arial" w:hAnsi="Arial" w:cs="Arial" w:hint="eastAsia"/>
          <w:sz w:val="22"/>
          <w:szCs w:val="22"/>
          <w:lang w:val="pl-PL"/>
        </w:rPr>
        <w:t>ę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wymogu zatrudnienia osób na podstawie umowy o prac</w:t>
      </w:r>
      <w:r w:rsidRPr="00F11FB7">
        <w:rPr>
          <w:rFonts w:ascii="Arial" w:hAnsi="Arial" w:cs="Arial" w:hint="eastAsia"/>
          <w:sz w:val="22"/>
          <w:szCs w:val="22"/>
          <w:lang w:val="pl-PL"/>
        </w:rPr>
        <w:t>ę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w zakresie czynno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="00F11FB7">
        <w:rPr>
          <w:rFonts w:ascii="Arial" w:hAnsi="Arial" w:cs="Arial"/>
          <w:sz w:val="22"/>
          <w:szCs w:val="22"/>
          <w:lang w:val="pl-PL"/>
        </w:rPr>
        <w:t>ci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przy realizacji </w:t>
      </w:r>
      <w:r w:rsidR="00F11FB7">
        <w:rPr>
          <w:rFonts w:ascii="Arial" w:hAnsi="Arial" w:cs="Arial"/>
          <w:sz w:val="22"/>
          <w:szCs w:val="22"/>
          <w:lang w:val="pl-PL"/>
        </w:rPr>
        <w:t xml:space="preserve">przedmiotu </w:t>
      </w:r>
      <w:r w:rsidRPr="00F11FB7">
        <w:rPr>
          <w:rFonts w:ascii="Arial" w:hAnsi="Arial" w:cs="Arial"/>
          <w:sz w:val="22"/>
          <w:szCs w:val="22"/>
          <w:lang w:val="pl-PL"/>
        </w:rPr>
        <w:t>zamówienia, w szczególno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Pr="00F11FB7">
        <w:rPr>
          <w:rFonts w:ascii="Arial" w:hAnsi="Arial" w:cs="Arial"/>
          <w:sz w:val="22"/>
          <w:szCs w:val="22"/>
          <w:lang w:val="pl-PL"/>
        </w:rPr>
        <w:t>ci je</w:t>
      </w:r>
      <w:r w:rsidRPr="00F11FB7">
        <w:rPr>
          <w:rFonts w:ascii="Arial" w:hAnsi="Arial" w:cs="Arial" w:hint="eastAsia"/>
          <w:sz w:val="22"/>
          <w:szCs w:val="22"/>
          <w:lang w:val="pl-PL"/>
        </w:rPr>
        <w:t>ż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eli stwierdzi, </w:t>
      </w:r>
      <w:r w:rsidRPr="00F11FB7">
        <w:rPr>
          <w:rFonts w:ascii="Arial" w:hAnsi="Arial" w:cs="Arial" w:hint="eastAsia"/>
          <w:sz w:val="22"/>
          <w:szCs w:val="22"/>
          <w:lang w:val="pl-PL"/>
        </w:rPr>
        <w:t>ż</w:t>
      </w:r>
      <w:r w:rsidRPr="00F11FB7">
        <w:rPr>
          <w:rFonts w:ascii="Arial" w:hAnsi="Arial" w:cs="Arial"/>
          <w:sz w:val="22"/>
          <w:szCs w:val="22"/>
          <w:lang w:val="pl-PL"/>
        </w:rPr>
        <w:t>e 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Pr="00F11FB7">
        <w:rPr>
          <w:rFonts w:ascii="Arial" w:hAnsi="Arial" w:cs="Arial"/>
          <w:sz w:val="22"/>
          <w:szCs w:val="22"/>
          <w:lang w:val="pl-PL"/>
        </w:rPr>
        <w:t>wiadczenia lub dokumenty przedstawione przez Wykonawc</w:t>
      </w:r>
      <w:r w:rsidRPr="00F11FB7">
        <w:rPr>
          <w:rFonts w:ascii="Arial" w:hAnsi="Arial" w:cs="Arial" w:hint="eastAsia"/>
          <w:sz w:val="22"/>
          <w:szCs w:val="22"/>
          <w:lang w:val="pl-PL"/>
        </w:rPr>
        <w:t>ę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lub podwykonawc</w:t>
      </w:r>
      <w:r w:rsidRPr="00F11FB7">
        <w:rPr>
          <w:rFonts w:ascii="Arial" w:hAnsi="Arial" w:cs="Arial" w:hint="eastAsia"/>
          <w:sz w:val="22"/>
          <w:szCs w:val="22"/>
          <w:lang w:val="pl-PL"/>
        </w:rPr>
        <w:t>ę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budz</w:t>
      </w:r>
      <w:r w:rsidRPr="00F11FB7">
        <w:rPr>
          <w:rFonts w:ascii="Arial" w:hAnsi="Arial" w:cs="Arial" w:hint="eastAsia"/>
          <w:sz w:val="22"/>
          <w:szCs w:val="22"/>
          <w:lang w:val="pl-PL"/>
        </w:rPr>
        <w:t>ą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w</w:t>
      </w:r>
      <w:r w:rsidRPr="00F11FB7">
        <w:rPr>
          <w:rFonts w:ascii="Arial" w:hAnsi="Arial" w:cs="Arial" w:hint="eastAsia"/>
          <w:sz w:val="22"/>
          <w:szCs w:val="22"/>
          <w:lang w:val="pl-PL"/>
        </w:rPr>
        <w:t>ą</w:t>
      </w:r>
      <w:r w:rsidRPr="00F11FB7">
        <w:rPr>
          <w:rFonts w:ascii="Arial" w:hAnsi="Arial" w:cs="Arial"/>
          <w:sz w:val="22"/>
          <w:szCs w:val="22"/>
          <w:lang w:val="pl-PL"/>
        </w:rPr>
        <w:t>tpliwo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Pr="00F11FB7">
        <w:rPr>
          <w:rFonts w:ascii="Arial" w:hAnsi="Arial" w:cs="Arial"/>
          <w:sz w:val="22"/>
          <w:szCs w:val="22"/>
          <w:lang w:val="pl-PL"/>
        </w:rPr>
        <w:t>ci co do ich autentyczno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Pr="00F11FB7">
        <w:rPr>
          <w:rFonts w:ascii="Arial" w:hAnsi="Arial" w:cs="Arial"/>
          <w:sz w:val="22"/>
          <w:szCs w:val="22"/>
          <w:lang w:val="pl-PL"/>
        </w:rPr>
        <w:t>ci lub co do okoliczno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Pr="00F11FB7">
        <w:rPr>
          <w:rFonts w:ascii="Arial" w:hAnsi="Arial" w:cs="Arial"/>
          <w:sz w:val="22"/>
          <w:szCs w:val="22"/>
          <w:lang w:val="pl-PL"/>
        </w:rPr>
        <w:t>ci, które powinny potwierdza</w:t>
      </w:r>
      <w:r w:rsidRPr="00F11FB7">
        <w:rPr>
          <w:rFonts w:ascii="Arial" w:hAnsi="Arial" w:cs="Arial" w:hint="eastAsia"/>
          <w:sz w:val="22"/>
          <w:szCs w:val="22"/>
          <w:lang w:val="pl-PL"/>
        </w:rPr>
        <w:t>ć</w:t>
      </w:r>
      <w:r w:rsidRPr="00F11FB7">
        <w:rPr>
          <w:rFonts w:ascii="Arial" w:hAnsi="Arial" w:cs="Arial"/>
          <w:sz w:val="22"/>
          <w:szCs w:val="22"/>
          <w:lang w:val="pl-PL"/>
        </w:rPr>
        <w:t>. W takim przypadku Wykonawca lub podwykonawca obowi</w:t>
      </w:r>
      <w:r w:rsidRPr="00F11FB7">
        <w:rPr>
          <w:rFonts w:ascii="Arial" w:hAnsi="Arial" w:cs="Arial" w:hint="eastAsia"/>
          <w:sz w:val="22"/>
          <w:szCs w:val="22"/>
          <w:lang w:val="pl-PL"/>
        </w:rPr>
        <w:t>ą</w:t>
      </w:r>
      <w:r w:rsidRPr="00F11FB7">
        <w:rPr>
          <w:rFonts w:ascii="Arial" w:hAnsi="Arial" w:cs="Arial"/>
          <w:sz w:val="22"/>
          <w:szCs w:val="22"/>
          <w:lang w:val="pl-PL"/>
        </w:rPr>
        <w:t>zany jest do przedstawienia dodatkowych 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Pr="00F11FB7">
        <w:rPr>
          <w:rFonts w:ascii="Arial" w:hAnsi="Arial" w:cs="Arial"/>
          <w:sz w:val="22"/>
          <w:szCs w:val="22"/>
          <w:lang w:val="pl-PL"/>
        </w:rPr>
        <w:t>wiadcze</w:t>
      </w:r>
      <w:r w:rsidRPr="00F11FB7">
        <w:rPr>
          <w:rFonts w:ascii="Arial" w:hAnsi="Arial" w:cs="Arial" w:hint="eastAsia"/>
          <w:sz w:val="22"/>
          <w:szCs w:val="22"/>
          <w:lang w:val="pl-PL"/>
        </w:rPr>
        <w:t>ń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lub dokumentów w wyznaczonym przez Zamawiaj</w:t>
      </w:r>
      <w:r w:rsidRPr="00F11FB7">
        <w:rPr>
          <w:rFonts w:ascii="Arial" w:hAnsi="Arial" w:cs="Arial" w:hint="eastAsia"/>
          <w:sz w:val="22"/>
          <w:szCs w:val="22"/>
          <w:lang w:val="pl-PL"/>
        </w:rPr>
        <w:t>ą</w:t>
      </w:r>
      <w:r w:rsidRPr="00F11FB7">
        <w:rPr>
          <w:rFonts w:ascii="Arial" w:hAnsi="Arial" w:cs="Arial"/>
          <w:sz w:val="22"/>
          <w:szCs w:val="22"/>
          <w:lang w:val="pl-PL"/>
        </w:rPr>
        <w:t>cego terminie.</w:t>
      </w:r>
    </w:p>
    <w:p w14:paraId="11B78B14" w14:textId="77777777" w:rsidR="00627CC4" w:rsidRDefault="00627CC4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95F29F3" w14:textId="77777777" w:rsidR="009F0B06" w:rsidRDefault="009F0B06" w:rsidP="009F0B06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>
        <w:rPr>
          <w:rFonts w:ascii="Arial" w:hAnsi="Arial" w:cs="Arial"/>
          <w:b/>
          <w:sz w:val="22"/>
          <w:szCs w:val="22"/>
          <w:lang w:val="pl-PL"/>
        </w:rPr>
        <w:t>8</w:t>
      </w:r>
    </w:p>
    <w:p w14:paraId="62D92525" w14:textId="77777777" w:rsidR="009F0B06" w:rsidRPr="009F0B06" w:rsidRDefault="009F0B06" w:rsidP="00CE5EEB">
      <w:pPr>
        <w:pStyle w:val="Akapitzlist"/>
        <w:numPr>
          <w:ilvl w:val="0"/>
          <w:numId w:val="11"/>
        </w:numPr>
        <w:spacing w:line="360" w:lineRule="auto"/>
        <w:ind w:left="0"/>
        <w:rPr>
          <w:rFonts w:ascii="Arial" w:hAnsi="Arial" w:cs="Arial"/>
          <w:b/>
          <w:sz w:val="22"/>
          <w:szCs w:val="22"/>
          <w:lang w:val="pl-PL"/>
        </w:rPr>
      </w:pPr>
      <w:r w:rsidRPr="009F0B06">
        <w:rPr>
          <w:rFonts w:ascii="Arial" w:hAnsi="Arial" w:cs="Arial"/>
          <w:sz w:val="22"/>
          <w:szCs w:val="22"/>
          <w:lang w:val="pl-PL"/>
        </w:rPr>
        <w:t>Zamawiaj</w:t>
      </w:r>
      <w:r w:rsidRPr="009F0B06">
        <w:rPr>
          <w:rFonts w:ascii="Arial" w:hAnsi="Arial" w:cs="Arial" w:hint="eastAsia"/>
          <w:sz w:val="22"/>
          <w:szCs w:val="22"/>
          <w:lang w:val="pl-PL"/>
        </w:rPr>
        <w:t>ą</w:t>
      </w:r>
      <w:r w:rsidRPr="009F0B06">
        <w:rPr>
          <w:rFonts w:ascii="Arial" w:hAnsi="Arial" w:cs="Arial"/>
          <w:sz w:val="22"/>
          <w:szCs w:val="22"/>
          <w:lang w:val="pl-PL"/>
        </w:rPr>
        <w:t>cy przewiduje mo</w:t>
      </w:r>
      <w:r w:rsidRPr="009F0B06">
        <w:rPr>
          <w:rFonts w:ascii="Arial" w:hAnsi="Arial" w:cs="Arial" w:hint="eastAsia"/>
          <w:sz w:val="22"/>
          <w:szCs w:val="22"/>
          <w:lang w:val="pl-PL"/>
        </w:rPr>
        <w:t>ż</w:t>
      </w:r>
      <w:r w:rsidRPr="009F0B06">
        <w:rPr>
          <w:rFonts w:ascii="Arial" w:hAnsi="Arial" w:cs="Arial"/>
          <w:sz w:val="22"/>
          <w:szCs w:val="22"/>
          <w:lang w:val="pl-PL"/>
        </w:rPr>
        <w:t>liwo</w:t>
      </w:r>
      <w:r w:rsidRPr="009F0B06">
        <w:rPr>
          <w:rFonts w:ascii="Arial" w:hAnsi="Arial" w:cs="Arial" w:hint="eastAsia"/>
          <w:sz w:val="22"/>
          <w:szCs w:val="22"/>
          <w:lang w:val="pl-PL"/>
        </w:rPr>
        <w:t>ś</w:t>
      </w:r>
      <w:r w:rsidRPr="009F0B06">
        <w:rPr>
          <w:rFonts w:ascii="Arial" w:hAnsi="Arial" w:cs="Arial"/>
          <w:sz w:val="22"/>
          <w:szCs w:val="22"/>
          <w:lang w:val="pl-PL"/>
        </w:rPr>
        <w:t>ci powierzenia przez Wykonawc</w:t>
      </w:r>
      <w:r w:rsidRPr="009F0B06">
        <w:rPr>
          <w:rFonts w:ascii="Arial" w:hAnsi="Arial" w:cs="Arial" w:hint="eastAsia"/>
          <w:sz w:val="22"/>
          <w:szCs w:val="22"/>
          <w:lang w:val="pl-PL"/>
        </w:rPr>
        <w:t>ę</w:t>
      </w:r>
      <w:r w:rsidRPr="009F0B06">
        <w:rPr>
          <w:rFonts w:ascii="Arial" w:hAnsi="Arial" w:cs="Arial"/>
          <w:sz w:val="22"/>
          <w:szCs w:val="22"/>
          <w:lang w:val="pl-PL"/>
        </w:rPr>
        <w:t xml:space="preserve"> cz</w:t>
      </w:r>
      <w:r w:rsidRPr="009F0B06">
        <w:rPr>
          <w:rFonts w:ascii="Arial" w:hAnsi="Arial" w:cs="Arial" w:hint="eastAsia"/>
          <w:sz w:val="22"/>
          <w:szCs w:val="22"/>
          <w:lang w:val="pl-PL"/>
        </w:rPr>
        <w:t>ęś</w:t>
      </w:r>
      <w:r w:rsidRPr="009F0B06">
        <w:rPr>
          <w:rFonts w:ascii="Arial" w:hAnsi="Arial" w:cs="Arial"/>
          <w:sz w:val="22"/>
          <w:szCs w:val="22"/>
          <w:lang w:val="pl-PL"/>
        </w:rPr>
        <w:t>ci zamówienia podwykonawcom.</w:t>
      </w:r>
    </w:p>
    <w:p w14:paraId="3F72DC6D" w14:textId="77777777" w:rsidR="009F0B06" w:rsidRPr="009F0B06" w:rsidRDefault="009F0B06" w:rsidP="00CE5EEB">
      <w:pPr>
        <w:pStyle w:val="Akapitzlist"/>
        <w:numPr>
          <w:ilvl w:val="0"/>
          <w:numId w:val="11"/>
        </w:numPr>
        <w:spacing w:line="360" w:lineRule="auto"/>
        <w:ind w:left="0"/>
        <w:rPr>
          <w:rFonts w:ascii="Arial" w:hAnsi="Arial" w:cs="Arial"/>
          <w:b/>
          <w:sz w:val="22"/>
          <w:szCs w:val="22"/>
          <w:lang w:val="pl-PL"/>
        </w:rPr>
      </w:pPr>
      <w:r w:rsidRPr="009F0B06">
        <w:rPr>
          <w:rFonts w:ascii="Arial" w:hAnsi="Arial" w:cs="Arial"/>
          <w:sz w:val="22"/>
          <w:szCs w:val="22"/>
          <w:lang w:val="pl-PL"/>
        </w:rPr>
        <w:t>Wykonawca wykona przy pomocy podwykonawców nast</w:t>
      </w:r>
      <w:r w:rsidRPr="009F0B06">
        <w:rPr>
          <w:rFonts w:ascii="Arial" w:hAnsi="Arial" w:cs="Arial" w:hint="eastAsia"/>
          <w:sz w:val="22"/>
          <w:szCs w:val="22"/>
          <w:lang w:val="pl-PL"/>
        </w:rPr>
        <w:t>ę</w:t>
      </w:r>
      <w:r w:rsidRPr="009F0B06">
        <w:rPr>
          <w:rFonts w:ascii="Arial" w:hAnsi="Arial" w:cs="Arial"/>
          <w:sz w:val="22"/>
          <w:szCs w:val="22"/>
          <w:lang w:val="pl-PL"/>
        </w:rPr>
        <w:t>puj</w:t>
      </w:r>
      <w:r w:rsidRPr="009F0B06">
        <w:rPr>
          <w:rFonts w:ascii="Arial" w:hAnsi="Arial" w:cs="Arial" w:hint="eastAsia"/>
          <w:sz w:val="22"/>
          <w:szCs w:val="22"/>
          <w:lang w:val="pl-PL"/>
        </w:rPr>
        <w:t>ą</w:t>
      </w:r>
      <w:r w:rsidRPr="009F0B06">
        <w:rPr>
          <w:rFonts w:ascii="Arial" w:hAnsi="Arial" w:cs="Arial"/>
          <w:sz w:val="22"/>
          <w:szCs w:val="22"/>
          <w:lang w:val="pl-PL"/>
        </w:rPr>
        <w:t>ce us</w:t>
      </w:r>
      <w:r w:rsidRPr="009F0B06">
        <w:rPr>
          <w:rFonts w:ascii="Arial" w:hAnsi="Arial" w:cs="Arial" w:hint="eastAsia"/>
          <w:sz w:val="22"/>
          <w:szCs w:val="22"/>
          <w:lang w:val="pl-PL"/>
        </w:rPr>
        <w:t>ł</w:t>
      </w:r>
      <w:r>
        <w:rPr>
          <w:rFonts w:ascii="Arial" w:hAnsi="Arial" w:cs="Arial"/>
          <w:sz w:val="22"/>
          <w:szCs w:val="22"/>
          <w:lang w:val="pl-PL"/>
        </w:rPr>
        <w:t>ugi: …</w:t>
      </w:r>
    </w:p>
    <w:p w14:paraId="347F0F39" w14:textId="77777777" w:rsidR="009F0B06" w:rsidRPr="009F0B06" w:rsidRDefault="009F0B06" w:rsidP="00CE5EEB">
      <w:pPr>
        <w:pStyle w:val="Akapitzlist"/>
        <w:numPr>
          <w:ilvl w:val="0"/>
          <w:numId w:val="11"/>
        </w:numPr>
        <w:spacing w:line="360" w:lineRule="auto"/>
        <w:ind w:left="0"/>
        <w:rPr>
          <w:rFonts w:ascii="Arial" w:hAnsi="Arial" w:cs="Arial"/>
          <w:b/>
          <w:sz w:val="22"/>
          <w:szCs w:val="22"/>
          <w:lang w:val="pl-PL"/>
        </w:rPr>
      </w:pPr>
      <w:r w:rsidRPr="009F0B06">
        <w:rPr>
          <w:rFonts w:ascii="Arial" w:hAnsi="Arial" w:cs="Arial"/>
          <w:sz w:val="22"/>
          <w:szCs w:val="22"/>
          <w:lang w:val="pl-PL"/>
        </w:rPr>
        <w:t>Zamawiaj</w:t>
      </w:r>
      <w:r w:rsidRPr="009F0B06">
        <w:rPr>
          <w:rFonts w:ascii="Arial" w:hAnsi="Arial" w:cs="Arial" w:hint="eastAsia"/>
          <w:sz w:val="22"/>
          <w:szCs w:val="22"/>
          <w:lang w:val="pl-PL"/>
        </w:rPr>
        <w:t>ą</w:t>
      </w:r>
      <w:r w:rsidRPr="009F0B06">
        <w:rPr>
          <w:rFonts w:ascii="Arial" w:hAnsi="Arial" w:cs="Arial"/>
          <w:sz w:val="22"/>
          <w:szCs w:val="22"/>
          <w:lang w:val="pl-PL"/>
        </w:rPr>
        <w:t>cy nie dopuszcza podzlecania prac przez podwykonawców dla kolejnych podwykonawców.</w:t>
      </w:r>
    </w:p>
    <w:p w14:paraId="0977DE71" w14:textId="77777777" w:rsidR="009F0B06" w:rsidRPr="009F0B06" w:rsidRDefault="009F0B06" w:rsidP="00CE5EEB">
      <w:pPr>
        <w:pStyle w:val="Akapitzlist"/>
        <w:numPr>
          <w:ilvl w:val="0"/>
          <w:numId w:val="11"/>
        </w:numPr>
        <w:spacing w:line="360" w:lineRule="auto"/>
        <w:ind w:left="0"/>
        <w:rPr>
          <w:rFonts w:ascii="Arial" w:hAnsi="Arial" w:cs="Arial"/>
          <w:b/>
          <w:sz w:val="22"/>
          <w:szCs w:val="22"/>
          <w:lang w:val="pl-PL"/>
        </w:rPr>
      </w:pPr>
      <w:r w:rsidRPr="009F0B06">
        <w:rPr>
          <w:rFonts w:ascii="Arial" w:hAnsi="Arial" w:cs="Arial"/>
          <w:sz w:val="22"/>
          <w:szCs w:val="22"/>
          <w:lang w:val="pl-PL"/>
        </w:rPr>
        <w:t>Zlecenie wykonania cz</w:t>
      </w:r>
      <w:r w:rsidRPr="009F0B06">
        <w:rPr>
          <w:rFonts w:ascii="Arial" w:hAnsi="Arial" w:cs="Arial" w:hint="eastAsia"/>
          <w:sz w:val="22"/>
          <w:szCs w:val="22"/>
          <w:lang w:val="pl-PL"/>
        </w:rPr>
        <w:t>ęś</w:t>
      </w:r>
      <w:r w:rsidRPr="009F0B06">
        <w:rPr>
          <w:rFonts w:ascii="Arial" w:hAnsi="Arial" w:cs="Arial"/>
          <w:sz w:val="22"/>
          <w:szCs w:val="22"/>
          <w:lang w:val="pl-PL"/>
        </w:rPr>
        <w:t>ci us</w:t>
      </w:r>
      <w:r w:rsidRPr="009F0B06">
        <w:rPr>
          <w:rFonts w:ascii="Arial" w:hAnsi="Arial" w:cs="Arial" w:hint="eastAsia"/>
          <w:sz w:val="22"/>
          <w:szCs w:val="22"/>
          <w:lang w:val="pl-PL"/>
        </w:rPr>
        <w:t>ł</w:t>
      </w:r>
      <w:r w:rsidRPr="009F0B06">
        <w:rPr>
          <w:rFonts w:ascii="Arial" w:hAnsi="Arial" w:cs="Arial"/>
          <w:sz w:val="22"/>
          <w:szCs w:val="22"/>
          <w:lang w:val="pl-PL"/>
        </w:rPr>
        <w:t>ug podwykonawcom nie zmienia zobowi</w:t>
      </w:r>
      <w:r w:rsidRPr="009F0B06">
        <w:rPr>
          <w:rFonts w:ascii="Arial" w:hAnsi="Arial" w:cs="Arial" w:hint="eastAsia"/>
          <w:sz w:val="22"/>
          <w:szCs w:val="22"/>
          <w:lang w:val="pl-PL"/>
        </w:rPr>
        <w:t>ą</w:t>
      </w:r>
      <w:r w:rsidRPr="009F0B06">
        <w:rPr>
          <w:rFonts w:ascii="Arial" w:hAnsi="Arial" w:cs="Arial"/>
          <w:sz w:val="22"/>
          <w:szCs w:val="22"/>
          <w:lang w:val="pl-PL"/>
        </w:rPr>
        <w:t>za</w:t>
      </w:r>
      <w:r w:rsidRPr="009F0B06">
        <w:rPr>
          <w:rFonts w:ascii="Arial" w:hAnsi="Arial" w:cs="Arial" w:hint="eastAsia"/>
          <w:sz w:val="22"/>
          <w:szCs w:val="22"/>
          <w:lang w:val="pl-PL"/>
        </w:rPr>
        <w:t>ń</w:t>
      </w:r>
      <w:r w:rsidRPr="009F0B06">
        <w:rPr>
          <w:rFonts w:ascii="Arial" w:hAnsi="Arial" w:cs="Arial"/>
          <w:sz w:val="22"/>
          <w:szCs w:val="22"/>
          <w:lang w:val="pl-PL"/>
        </w:rPr>
        <w:t xml:space="preserve"> Wykonawcy wobec Zamawiaj</w:t>
      </w:r>
      <w:r w:rsidRPr="009F0B06">
        <w:rPr>
          <w:rFonts w:ascii="Arial" w:hAnsi="Arial" w:cs="Arial" w:hint="eastAsia"/>
          <w:sz w:val="22"/>
          <w:szCs w:val="22"/>
          <w:lang w:val="pl-PL"/>
        </w:rPr>
        <w:t>ą</w:t>
      </w:r>
      <w:r w:rsidRPr="009F0B06">
        <w:rPr>
          <w:rFonts w:ascii="Arial" w:hAnsi="Arial" w:cs="Arial"/>
          <w:sz w:val="22"/>
          <w:szCs w:val="22"/>
          <w:lang w:val="pl-PL"/>
        </w:rPr>
        <w:t>cego za wykonanie tej cz</w:t>
      </w:r>
      <w:r w:rsidRPr="009F0B06">
        <w:rPr>
          <w:rFonts w:ascii="Arial" w:hAnsi="Arial" w:cs="Arial" w:hint="eastAsia"/>
          <w:sz w:val="22"/>
          <w:szCs w:val="22"/>
          <w:lang w:val="pl-PL"/>
        </w:rPr>
        <w:t>ęś</w:t>
      </w:r>
      <w:r w:rsidRPr="009F0B06">
        <w:rPr>
          <w:rFonts w:ascii="Arial" w:hAnsi="Arial" w:cs="Arial"/>
          <w:sz w:val="22"/>
          <w:szCs w:val="22"/>
          <w:lang w:val="pl-PL"/>
        </w:rPr>
        <w:t>ci us</w:t>
      </w:r>
      <w:r w:rsidRPr="009F0B06">
        <w:rPr>
          <w:rFonts w:ascii="Arial" w:hAnsi="Arial" w:cs="Arial" w:hint="eastAsia"/>
          <w:sz w:val="22"/>
          <w:szCs w:val="22"/>
          <w:lang w:val="pl-PL"/>
        </w:rPr>
        <w:t>ł</w:t>
      </w:r>
      <w:r w:rsidRPr="009F0B06">
        <w:rPr>
          <w:rFonts w:ascii="Arial" w:hAnsi="Arial" w:cs="Arial"/>
          <w:sz w:val="22"/>
          <w:szCs w:val="22"/>
          <w:lang w:val="pl-PL"/>
        </w:rPr>
        <w:t>ug. Wykonawca jest odpowiedzialny za dzia</w:t>
      </w:r>
      <w:r w:rsidRPr="009F0B06">
        <w:rPr>
          <w:rFonts w:ascii="Arial" w:hAnsi="Arial" w:cs="Arial" w:hint="eastAsia"/>
          <w:sz w:val="22"/>
          <w:szCs w:val="22"/>
          <w:lang w:val="pl-PL"/>
        </w:rPr>
        <w:t>ł</w:t>
      </w:r>
      <w:r w:rsidRPr="009F0B06">
        <w:rPr>
          <w:rFonts w:ascii="Arial" w:hAnsi="Arial" w:cs="Arial"/>
          <w:sz w:val="22"/>
          <w:szCs w:val="22"/>
          <w:lang w:val="pl-PL"/>
        </w:rPr>
        <w:t>ania, uchybienia i zaniedbania podwykonawców i ich pracowników w takim samym stopniu, jakby to by</w:t>
      </w:r>
      <w:r w:rsidRPr="009F0B06">
        <w:rPr>
          <w:rFonts w:ascii="Arial" w:hAnsi="Arial" w:cs="Arial" w:hint="eastAsia"/>
          <w:sz w:val="22"/>
          <w:szCs w:val="22"/>
          <w:lang w:val="pl-PL"/>
        </w:rPr>
        <w:t>ł</w:t>
      </w:r>
      <w:r w:rsidRPr="009F0B06">
        <w:rPr>
          <w:rFonts w:ascii="Arial" w:hAnsi="Arial" w:cs="Arial"/>
          <w:sz w:val="22"/>
          <w:szCs w:val="22"/>
          <w:lang w:val="pl-PL"/>
        </w:rPr>
        <w:t>y dzia</w:t>
      </w:r>
      <w:r w:rsidRPr="009F0B06">
        <w:rPr>
          <w:rFonts w:ascii="Arial" w:hAnsi="Arial" w:cs="Arial" w:hint="eastAsia"/>
          <w:sz w:val="22"/>
          <w:szCs w:val="22"/>
          <w:lang w:val="pl-PL"/>
        </w:rPr>
        <w:t>ł</w:t>
      </w:r>
      <w:r w:rsidRPr="009F0B06">
        <w:rPr>
          <w:rFonts w:ascii="Arial" w:hAnsi="Arial" w:cs="Arial"/>
          <w:sz w:val="22"/>
          <w:szCs w:val="22"/>
          <w:lang w:val="pl-PL"/>
        </w:rPr>
        <w:t>ania, uchybienia lub zaniedbania jego w</w:t>
      </w:r>
      <w:r w:rsidRPr="009F0B06">
        <w:rPr>
          <w:rFonts w:ascii="Arial" w:hAnsi="Arial" w:cs="Arial" w:hint="eastAsia"/>
          <w:sz w:val="22"/>
          <w:szCs w:val="22"/>
          <w:lang w:val="pl-PL"/>
        </w:rPr>
        <w:t>ł</w:t>
      </w:r>
      <w:r w:rsidRPr="009F0B06">
        <w:rPr>
          <w:rFonts w:ascii="Arial" w:hAnsi="Arial" w:cs="Arial"/>
          <w:sz w:val="22"/>
          <w:szCs w:val="22"/>
          <w:lang w:val="pl-PL"/>
        </w:rPr>
        <w:t>asnych pracowników.</w:t>
      </w:r>
    </w:p>
    <w:p w14:paraId="569D5BA2" w14:textId="77E82522" w:rsidR="009F0B06" w:rsidRPr="009F0B06" w:rsidRDefault="009F0B06" w:rsidP="00CE5EEB">
      <w:pPr>
        <w:pStyle w:val="Akapitzlist"/>
        <w:numPr>
          <w:ilvl w:val="0"/>
          <w:numId w:val="11"/>
        </w:numPr>
        <w:spacing w:line="360" w:lineRule="auto"/>
        <w:ind w:left="0"/>
        <w:rPr>
          <w:rFonts w:ascii="Arial" w:hAnsi="Arial" w:cs="Arial"/>
          <w:b/>
          <w:sz w:val="22"/>
          <w:szCs w:val="22"/>
          <w:lang w:val="pl-PL"/>
        </w:rPr>
      </w:pPr>
      <w:r w:rsidRPr="009F0B06">
        <w:rPr>
          <w:rFonts w:ascii="Arial" w:hAnsi="Arial" w:cs="Arial"/>
          <w:sz w:val="22"/>
          <w:szCs w:val="22"/>
          <w:lang w:val="pl-PL"/>
        </w:rPr>
        <w:t>Osoby, które realizuj</w:t>
      </w:r>
      <w:r w:rsidRPr="009F0B06">
        <w:rPr>
          <w:rFonts w:ascii="Arial" w:hAnsi="Arial" w:cs="Arial" w:hint="eastAsia"/>
          <w:sz w:val="22"/>
          <w:szCs w:val="22"/>
          <w:lang w:val="pl-PL"/>
        </w:rPr>
        <w:t>ą</w:t>
      </w:r>
      <w:r w:rsidRPr="009F0B06">
        <w:rPr>
          <w:rFonts w:ascii="Arial" w:hAnsi="Arial" w:cs="Arial"/>
          <w:sz w:val="22"/>
          <w:szCs w:val="22"/>
          <w:lang w:val="pl-PL"/>
        </w:rPr>
        <w:t xml:space="preserve"> w ramach </w:t>
      </w:r>
      <w:r w:rsidRPr="00AA2AD7">
        <w:rPr>
          <w:rFonts w:ascii="Arial" w:hAnsi="Arial" w:cs="Arial"/>
          <w:sz w:val="22"/>
          <w:szCs w:val="22"/>
          <w:lang w:val="pl-PL"/>
        </w:rPr>
        <w:t>podwykonawstwa cz</w:t>
      </w:r>
      <w:r w:rsidRPr="00AA2AD7">
        <w:rPr>
          <w:rFonts w:ascii="Arial" w:hAnsi="Arial" w:cs="Arial" w:hint="eastAsia"/>
          <w:sz w:val="22"/>
          <w:szCs w:val="22"/>
          <w:lang w:val="pl-PL"/>
        </w:rPr>
        <w:t>ęść</w:t>
      </w:r>
      <w:r w:rsidRPr="00AA2AD7">
        <w:rPr>
          <w:rFonts w:ascii="Arial" w:hAnsi="Arial" w:cs="Arial"/>
          <w:sz w:val="22"/>
          <w:szCs w:val="22"/>
          <w:lang w:val="pl-PL"/>
        </w:rPr>
        <w:t xml:space="preserve"> us</w:t>
      </w:r>
      <w:r w:rsidRPr="00AA2AD7">
        <w:rPr>
          <w:rFonts w:ascii="Arial" w:hAnsi="Arial" w:cs="Arial" w:hint="eastAsia"/>
          <w:sz w:val="22"/>
          <w:szCs w:val="22"/>
          <w:lang w:val="pl-PL"/>
        </w:rPr>
        <w:t>ł</w:t>
      </w:r>
      <w:r w:rsidRPr="00AA2AD7">
        <w:rPr>
          <w:rFonts w:ascii="Arial" w:hAnsi="Arial" w:cs="Arial"/>
          <w:sz w:val="22"/>
          <w:szCs w:val="22"/>
          <w:lang w:val="pl-PL"/>
        </w:rPr>
        <w:t>ug, o których mowa w ust. 2 musz</w:t>
      </w:r>
      <w:r w:rsidRPr="00AA2AD7">
        <w:rPr>
          <w:rFonts w:ascii="Arial" w:hAnsi="Arial" w:cs="Arial" w:hint="eastAsia"/>
          <w:sz w:val="22"/>
          <w:szCs w:val="22"/>
          <w:lang w:val="pl-PL"/>
        </w:rPr>
        <w:t>ą</w:t>
      </w:r>
      <w:r w:rsidRPr="00AA2AD7">
        <w:rPr>
          <w:rFonts w:ascii="Arial" w:hAnsi="Arial" w:cs="Arial"/>
          <w:sz w:val="22"/>
          <w:szCs w:val="22"/>
          <w:lang w:val="pl-PL"/>
        </w:rPr>
        <w:t xml:space="preserve"> spe</w:t>
      </w:r>
      <w:r w:rsidRPr="00AA2AD7">
        <w:rPr>
          <w:rFonts w:ascii="Arial" w:hAnsi="Arial" w:cs="Arial" w:hint="eastAsia"/>
          <w:sz w:val="22"/>
          <w:szCs w:val="22"/>
          <w:lang w:val="pl-PL"/>
        </w:rPr>
        <w:t>ł</w:t>
      </w:r>
      <w:r w:rsidRPr="00AA2AD7">
        <w:rPr>
          <w:rFonts w:ascii="Arial" w:hAnsi="Arial" w:cs="Arial"/>
          <w:sz w:val="22"/>
          <w:szCs w:val="22"/>
          <w:lang w:val="pl-PL"/>
        </w:rPr>
        <w:t>nia</w:t>
      </w:r>
      <w:r w:rsidRPr="00AA2AD7">
        <w:rPr>
          <w:rFonts w:ascii="Arial" w:hAnsi="Arial" w:cs="Arial" w:hint="eastAsia"/>
          <w:sz w:val="22"/>
          <w:szCs w:val="22"/>
          <w:lang w:val="pl-PL"/>
        </w:rPr>
        <w:t>ć</w:t>
      </w:r>
      <w:r w:rsidRPr="00AA2AD7">
        <w:rPr>
          <w:rFonts w:ascii="Arial" w:hAnsi="Arial" w:cs="Arial"/>
          <w:sz w:val="22"/>
          <w:szCs w:val="22"/>
          <w:lang w:val="pl-PL"/>
        </w:rPr>
        <w:t xml:space="preserve"> warunki okre</w:t>
      </w:r>
      <w:r w:rsidRPr="00AA2AD7">
        <w:rPr>
          <w:rFonts w:ascii="Arial" w:hAnsi="Arial" w:cs="Arial" w:hint="eastAsia"/>
          <w:sz w:val="22"/>
          <w:szCs w:val="22"/>
          <w:lang w:val="pl-PL"/>
        </w:rPr>
        <w:t>ś</w:t>
      </w:r>
      <w:r w:rsidR="00002B50" w:rsidRPr="00AA2AD7">
        <w:rPr>
          <w:rFonts w:ascii="Arial" w:hAnsi="Arial" w:cs="Arial"/>
          <w:sz w:val="22"/>
          <w:szCs w:val="22"/>
          <w:lang w:val="pl-PL"/>
        </w:rPr>
        <w:t>lone w § 7</w:t>
      </w:r>
      <w:r w:rsidRPr="00AA2AD7">
        <w:rPr>
          <w:rFonts w:ascii="Arial" w:hAnsi="Arial" w:cs="Arial"/>
          <w:sz w:val="22"/>
          <w:szCs w:val="22"/>
          <w:lang w:val="pl-PL"/>
        </w:rPr>
        <w:t xml:space="preserve">, </w:t>
      </w:r>
      <w:r w:rsidR="00AA2AD7" w:rsidRPr="00AA2AD7">
        <w:rPr>
          <w:rFonts w:ascii="Arial" w:hAnsi="Arial" w:cs="Arial"/>
          <w:sz w:val="22"/>
          <w:szCs w:val="22"/>
          <w:lang w:val="pl-PL"/>
        </w:rPr>
        <w:t>§ 9 i § 11</w:t>
      </w:r>
      <w:r w:rsidRPr="00AA2AD7">
        <w:rPr>
          <w:rFonts w:ascii="Arial" w:hAnsi="Arial" w:cs="Arial"/>
          <w:sz w:val="22"/>
          <w:szCs w:val="22"/>
          <w:lang w:val="pl-PL"/>
        </w:rPr>
        <w:t xml:space="preserve"> niniejszej umowy.</w:t>
      </w:r>
    </w:p>
    <w:p w14:paraId="6DD133BC" w14:textId="77777777" w:rsidR="00002B50" w:rsidRDefault="00002B50" w:rsidP="00002B50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0DBAA3FE" w14:textId="77777777" w:rsidR="00002B50" w:rsidRPr="00002B50" w:rsidRDefault="00002B50" w:rsidP="00002B50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002B50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>
        <w:rPr>
          <w:rFonts w:ascii="Arial" w:hAnsi="Arial" w:cs="Arial"/>
          <w:b/>
          <w:sz w:val="22"/>
          <w:szCs w:val="22"/>
          <w:lang w:val="pl-PL"/>
        </w:rPr>
        <w:t>9</w:t>
      </w:r>
    </w:p>
    <w:p w14:paraId="4C3201F1" w14:textId="77777777" w:rsidR="00002B50" w:rsidRDefault="00002B50" w:rsidP="00CE5EEB">
      <w:pPr>
        <w:pStyle w:val="Akapitzlist"/>
        <w:numPr>
          <w:ilvl w:val="0"/>
          <w:numId w:val="12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002B50">
        <w:rPr>
          <w:rFonts w:ascii="Arial" w:hAnsi="Arial" w:cs="Arial"/>
          <w:sz w:val="22"/>
          <w:szCs w:val="22"/>
          <w:lang w:val="pl-PL"/>
        </w:rPr>
        <w:t>Wykonawca jest zobowi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>zany do przeszkolenia i zapoznania wszystkich osób przed ich  przyst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>pieniem do wykonywania obowi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>zków obj</w:t>
      </w:r>
      <w:r w:rsidRPr="00002B50">
        <w:rPr>
          <w:rFonts w:ascii="Arial" w:hAnsi="Arial" w:cs="Arial" w:hint="eastAsia"/>
          <w:sz w:val="22"/>
          <w:szCs w:val="22"/>
          <w:lang w:val="pl-PL"/>
        </w:rPr>
        <w:t>ę</w:t>
      </w:r>
      <w:r w:rsidRPr="00002B50">
        <w:rPr>
          <w:rFonts w:ascii="Arial" w:hAnsi="Arial" w:cs="Arial"/>
          <w:sz w:val="22"/>
          <w:szCs w:val="22"/>
          <w:lang w:val="pl-PL"/>
        </w:rPr>
        <w:t>tych niniejsz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 xml:space="preserve"> umow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 xml:space="preserve"> z regulaminem </w:t>
      </w:r>
      <w:r w:rsidRPr="00002B50">
        <w:rPr>
          <w:rFonts w:ascii="Arial" w:hAnsi="Arial" w:cs="Arial"/>
          <w:sz w:val="22"/>
          <w:szCs w:val="22"/>
          <w:lang w:val="pl-PL"/>
        </w:rPr>
        <w:lastRenderedPageBreak/>
        <w:t>organizacyjnym i bezpiecze</w:t>
      </w:r>
      <w:r w:rsidRPr="00002B50">
        <w:rPr>
          <w:rFonts w:ascii="Arial" w:hAnsi="Arial" w:cs="Arial" w:hint="eastAsia"/>
          <w:sz w:val="22"/>
          <w:szCs w:val="22"/>
          <w:lang w:val="pl-PL"/>
        </w:rPr>
        <w:t>ń</w:t>
      </w:r>
      <w:r w:rsidRPr="00002B50">
        <w:rPr>
          <w:rFonts w:ascii="Arial" w:hAnsi="Arial" w:cs="Arial"/>
          <w:sz w:val="22"/>
          <w:szCs w:val="22"/>
          <w:lang w:val="pl-PL"/>
        </w:rPr>
        <w:t>stwa wewn</w:t>
      </w:r>
      <w:r w:rsidRPr="00002B50">
        <w:rPr>
          <w:rFonts w:ascii="Arial" w:hAnsi="Arial" w:cs="Arial" w:hint="eastAsia"/>
          <w:sz w:val="22"/>
          <w:szCs w:val="22"/>
          <w:lang w:val="pl-PL"/>
        </w:rPr>
        <w:t>ę</w:t>
      </w:r>
      <w:r w:rsidRPr="00002B50">
        <w:rPr>
          <w:rFonts w:ascii="Arial" w:hAnsi="Arial" w:cs="Arial"/>
          <w:sz w:val="22"/>
          <w:szCs w:val="22"/>
          <w:lang w:val="pl-PL"/>
        </w:rPr>
        <w:t>trznego obowi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>zuj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>cych w poszczególnych lokalizacjach, planami ewakuacyjnymi oraz przepisami BHP i przeciwpo</w:t>
      </w:r>
      <w:r w:rsidRPr="00002B50">
        <w:rPr>
          <w:rFonts w:ascii="Arial" w:hAnsi="Arial" w:cs="Arial" w:hint="eastAsia"/>
          <w:sz w:val="22"/>
          <w:szCs w:val="22"/>
          <w:lang w:val="pl-PL"/>
        </w:rPr>
        <w:t>ż</w:t>
      </w:r>
      <w:r w:rsidRPr="00002B50">
        <w:rPr>
          <w:rFonts w:ascii="Arial" w:hAnsi="Arial" w:cs="Arial"/>
          <w:sz w:val="22"/>
          <w:szCs w:val="22"/>
          <w:lang w:val="pl-PL"/>
        </w:rPr>
        <w:t>arowymi, a tak</w:t>
      </w:r>
      <w:r w:rsidRPr="00002B50">
        <w:rPr>
          <w:rFonts w:ascii="Arial" w:hAnsi="Arial" w:cs="Arial" w:hint="eastAsia"/>
          <w:sz w:val="22"/>
          <w:szCs w:val="22"/>
          <w:lang w:val="pl-PL"/>
        </w:rPr>
        <w:t>ż</w:t>
      </w:r>
      <w:r w:rsidRPr="00002B50">
        <w:rPr>
          <w:rFonts w:ascii="Arial" w:hAnsi="Arial" w:cs="Arial"/>
          <w:sz w:val="22"/>
          <w:szCs w:val="22"/>
          <w:lang w:val="pl-PL"/>
        </w:rPr>
        <w:t>e innymi procedurami obowi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>zuj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>cymi na terenie obiektów.</w:t>
      </w:r>
    </w:p>
    <w:p w14:paraId="35815D02" w14:textId="77777777" w:rsidR="009F0B06" w:rsidRPr="00002B50" w:rsidRDefault="00002B50" w:rsidP="00CE5EEB">
      <w:pPr>
        <w:pStyle w:val="Akapitzlist"/>
        <w:numPr>
          <w:ilvl w:val="0"/>
          <w:numId w:val="12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002B50">
        <w:rPr>
          <w:rFonts w:ascii="Arial" w:hAnsi="Arial" w:cs="Arial"/>
          <w:sz w:val="22"/>
          <w:szCs w:val="22"/>
          <w:lang w:val="pl-PL"/>
        </w:rPr>
        <w:t>Przy podpisaniu niniejszej umowy Zamawiaj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>cy przeka</w:t>
      </w:r>
      <w:r w:rsidRPr="00002B50">
        <w:rPr>
          <w:rFonts w:ascii="Arial" w:hAnsi="Arial" w:cs="Arial" w:hint="eastAsia"/>
          <w:sz w:val="22"/>
          <w:szCs w:val="22"/>
          <w:lang w:val="pl-PL"/>
        </w:rPr>
        <w:t>ż</w:t>
      </w:r>
      <w:r w:rsidRPr="00002B50">
        <w:rPr>
          <w:rFonts w:ascii="Arial" w:hAnsi="Arial" w:cs="Arial"/>
          <w:sz w:val="22"/>
          <w:szCs w:val="22"/>
          <w:lang w:val="pl-PL"/>
        </w:rPr>
        <w:t>e Wykonawcy w/w dokumenty, co zostanie stwierdzone protoko</w:t>
      </w:r>
      <w:r w:rsidRPr="00002B50">
        <w:rPr>
          <w:rFonts w:ascii="Arial" w:hAnsi="Arial" w:cs="Arial" w:hint="eastAsia"/>
          <w:sz w:val="22"/>
          <w:szCs w:val="22"/>
          <w:lang w:val="pl-PL"/>
        </w:rPr>
        <w:t>ł</w:t>
      </w:r>
      <w:r w:rsidRPr="00002B50">
        <w:rPr>
          <w:rFonts w:ascii="Arial" w:hAnsi="Arial" w:cs="Arial"/>
          <w:sz w:val="22"/>
          <w:szCs w:val="22"/>
          <w:lang w:val="pl-PL"/>
        </w:rPr>
        <w:t>em.</w:t>
      </w:r>
    </w:p>
    <w:p w14:paraId="5F34D473" w14:textId="77777777" w:rsidR="00044B05" w:rsidRDefault="00044B05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7EB34D1" w14:textId="77777777" w:rsidR="009E3781" w:rsidRPr="00002B50" w:rsidRDefault="009E3781" w:rsidP="009E3781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002B50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>
        <w:rPr>
          <w:rFonts w:ascii="Arial" w:hAnsi="Arial" w:cs="Arial"/>
          <w:b/>
          <w:sz w:val="22"/>
          <w:szCs w:val="22"/>
          <w:lang w:val="pl-PL"/>
        </w:rPr>
        <w:t>10</w:t>
      </w:r>
    </w:p>
    <w:p w14:paraId="255608E0" w14:textId="77777777" w:rsidR="00F250BF" w:rsidRDefault="006F1BF3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E82B21">
        <w:rPr>
          <w:rFonts w:ascii="Arial" w:hAnsi="Arial" w:cs="Arial"/>
          <w:bCs/>
          <w:sz w:val="22"/>
          <w:szCs w:val="22"/>
          <w:lang w:val="pl-PL"/>
        </w:rPr>
        <w:t xml:space="preserve">Całkowite </w:t>
      </w:r>
      <w:r w:rsidRPr="00170AEE">
        <w:rPr>
          <w:rFonts w:ascii="Arial" w:hAnsi="Arial" w:cs="Arial"/>
          <w:bCs/>
          <w:sz w:val="22"/>
          <w:szCs w:val="22"/>
          <w:lang w:val="pl-PL"/>
        </w:rPr>
        <w:t xml:space="preserve">wynagrodzenie za </w:t>
      </w:r>
      <w:r w:rsidR="00E82B21" w:rsidRPr="00170AEE">
        <w:rPr>
          <w:rFonts w:ascii="Arial" w:hAnsi="Arial" w:cs="Arial"/>
          <w:bCs/>
          <w:sz w:val="22"/>
          <w:szCs w:val="22"/>
          <w:lang w:val="pl-PL"/>
        </w:rPr>
        <w:t>realizację</w:t>
      </w:r>
      <w:r w:rsidR="00E82B21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E82B21">
        <w:rPr>
          <w:rFonts w:ascii="Arial" w:hAnsi="Arial" w:cs="Arial"/>
          <w:bCs/>
          <w:sz w:val="22"/>
          <w:szCs w:val="22"/>
          <w:lang w:val="pl-PL"/>
        </w:rPr>
        <w:t>przedmiot</w:t>
      </w:r>
      <w:r w:rsidR="00E82B21">
        <w:rPr>
          <w:rFonts w:ascii="Arial" w:hAnsi="Arial" w:cs="Arial"/>
          <w:bCs/>
          <w:sz w:val="22"/>
          <w:szCs w:val="22"/>
          <w:lang w:val="pl-PL"/>
        </w:rPr>
        <w:t>u</w:t>
      </w:r>
      <w:r w:rsidRPr="00E82B21">
        <w:rPr>
          <w:rFonts w:ascii="Arial" w:hAnsi="Arial" w:cs="Arial"/>
          <w:bCs/>
          <w:sz w:val="22"/>
          <w:szCs w:val="22"/>
          <w:lang w:val="pl-PL"/>
        </w:rPr>
        <w:t xml:space="preserve"> umowy ustala się w wysokości </w:t>
      </w:r>
      <w:r w:rsidR="00AC2B88" w:rsidRPr="00AA2AD7">
        <w:rPr>
          <w:rFonts w:ascii="Arial" w:hAnsi="Arial" w:cs="Arial"/>
          <w:b/>
          <w:bCs/>
          <w:sz w:val="22"/>
          <w:szCs w:val="22"/>
          <w:lang w:val="pl-PL"/>
        </w:rPr>
        <w:t>…</w:t>
      </w:r>
      <w:r w:rsidR="00E82B21" w:rsidRPr="00AA2AD7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AA2AD7">
        <w:rPr>
          <w:rFonts w:ascii="Arial" w:hAnsi="Arial" w:cs="Arial"/>
          <w:b/>
          <w:bCs/>
          <w:sz w:val="22"/>
          <w:szCs w:val="22"/>
          <w:lang w:val="pl-PL"/>
        </w:rPr>
        <w:t>zł</w:t>
      </w:r>
      <w:r w:rsidR="00E82B21" w:rsidRPr="00AA2AD7">
        <w:rPr>
          <w:rFonts w:ascii="Arial" w:hAnsi="Arial" w:cs="Arial"/>
          <w:b/>
          <w:bCs/>
          <w:sz w:val="22"/>
          <w:szCs w:val="22"/>
          <w:lang w:val="pl-PL"/>
        </w:rPr>
        <w:t>otych</w:t>
      </w:r>
      <w:r w:rsidRPr="00AA2AD7">
        <w:rPr>
          <w:rFonts w:ascii="Arial" w:hAnsi="Arial" w:cs="Arial"/>
          <w:b/>
          <w:bCs/>
          <w:sz w:val="22"/>
          <w:szCs w:val="22"/>
          <w:lang w:val="pl-PL"/>
        </w:rPr>
        <w:t xml:space="preserve"> netto (słownie:</w:t>
      </w:r>
      <w:r w:rsidR="00664FC5" w:rsidRPr="00AA2AD7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E82B21" w:rsidRPr="00AA2AD7">
        <w:rPr>
          <w:rFonts w:ascii="Arial" w:hAnsi="Arial" w:cs="Arial"/>
          <w:b/>
          <w:bCs/>
          <w:sz w:val="22"/>
          <w:szCs w:val="22"/>
          <w:lang w:val="pl-PL"/>
        </w:rPr>
        <w:t>…</w:t>
      </w:r>
      <w:r w:rsidR="00181552" w:rsidRPr="00AA2AD7">
        <w:rPr>
          <w:rFonts w:ascii="Arial" w:hAnsi="Arial" w:cs="Arial"/>
          <w:b/>
          <w:bCs/>
          <w:sz w:val="22"/>
          <w:szCs w:val="22"/>
          <w:lang w:val="pl-PL"/>
        </w:rPr>
        <w:t>)</w:t>
      </w:r>
      <w:r w:rsidR="00181552">
        <w:rPr>
          <w:rFonts w:ascii="Arial" w:hAnsi="Arial" w:cs="Arial"/>
          <w:bCs/>
          <w:sz w:val="22"/>
          <w:szCs w:val="22"/>
          <w:lang w:val="pl-PL"/>
        </w:rPr>
        <w:t>, wraz</w:t>
      </w:r>
      <w:r w:rsidRPr="00E82B21">
        <w:rPr>
          <w:rFonts w:ascii="Arial" w:hAnsi="Arial" w:cs="Arial"/>
          <w:bCs/>
          <w:sz w:val="22"/>
          <w:szCs w:val="22"/>
          <w:lang w:val="pl-PL"/>
        </w:rPr>
        <w:t xml:space="preserve"> z należnym podatkiem VAT w kwocie</w:t>
      </w:r>
      <w:r w:rsidR="0058431E" w:rsidRPr="00E82B21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181552" w:rsidRPr="00AA2AD7">
        <w:rPr>
          <w:rFonts w:ascii="Arial" w:hAnsi="Arial" w:cs="Arial"/>
          <w:b/>
          <w:bCs/>
          <w:sz w:val="22"/>
          <w:szCs w:val="22"/>
          <w:lang w:val="pl-PL"/>
        </w:rPr>
        <w:t>…</w:t>
      </w:r>
      <w:r w:rsidRPr="00AA2AD7">
        <w:rPr>
          <w:rFonts w:ascii="Arial" w:hAnsi="Arial" w:cs="Arial"/>
          <w:b/>
          <w:bCs/>
          <w:sz w:val="22"/>
          <w:szCs w:val="22"/>
          <w:lang w:val="pl-PL"/>
        </w:rPr>
        <w:t>, tj</w:t>
      </w:r>
      <w:r w:rsidR="00181552" w:rsidRPr="00AA2AD7">
        <w:rPr>
          <w:rFonts w:ascii="Arial" w:hAnsi="Arial" w:cs="Arial"/>
          <w:b/>
          <w:bCs/>
          <w:sz w:val="22"/>
          <w:szCs w:val="22"/>
          <w:lang w:val="pl-PL"/>
        </w:rPr>
        <w:t xml:space="preserve">. … </w:t>
      </w:r>
      <w:r w:rsidR="0058431E" w:rsidRPr="00AA2AD7">
        <w:rPr>
          <w:rFonts w:ascii="Arial" w:hAnsi="Arial" w:cs="Arial"/>
          <w:b/>
          <w:bCs/>
          <w:sz w:val="22"/>
          <w:szCs w:val="22"/>
          <w:lang w:val="pl-PL"/>
        </w:rPr>
        <w:t>zł</w:t>
      </w:r>
      <w:r w:rsidR="00181552" w:rsidRPr="00AA2AD7">
        <w:rPr>
          <w:rFonts w:ascii="Arial" w:hAnsi="Arial" w:cs="Arial"/>
          <w:b/>
          <w:bCs/>
          <w:sz w:val="22"/>
          <w:szCs w:val="22"/>
          <w:lang w:val="pl-PL"/>
        </w:rPr>
        <w:t>otych</w:t>
      </w:r>
      <w:r w:rsidR="0058431E" w:rsidRPr="00AA2AD7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AA2AD7">
        <w:rPr>
          <w:rFonts w:ascii="Arial" w:hAnsi="Arial" w:cs="Arial"/>
          <w:b/>
          <w:bCs/>
          <w:sz w:val="22"/>
          <w:szCs w:val="22"/>
          <w:lang w:val="pl-PL"/>
        </w:rPr>
        <w:t>brutto</w:t>
      </w:r>
      <w:r w:rsidR="00181552" w:rsidRPr="00AA2AD7">
        <w:rPr>
          <w:rFonts w:ascii="Arial" w:hAnsi="Arial" w:cs="Arial"/>
          <w:b/>
          <w:bCs/>
          <w:sz w:val="22"/>
          <w:szCs w:val="22"/>
          <w:lang w:val="pl-PL"/>
        </w:rPr>
        <w:t xml:space="preserve"> (słownie: …</w:t>
      </w:r>
      <w:r w:rsidR="006974F0" w:rsidRPr="00AA2AD7">
        <w:rPr>
          <w:rFonts w:ascii="Arial" w:hAnsi="Arial" w:cs="Arial"/>
          <w:b/>
          <w:bCs/>
          <w:sz w:val="22"/>
          <w:szCs w:val="22"/>
          <w:lang w:val="pl-PL"/>
        </w:rPr>
        <w:t>)</w:t>
      </w:r>
      <w:r w:rsidR="006974F0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141526" w:rsidRPr="006974F0">
        <w:rPr>
          <w:rFonts w:ascii="Arial" w:hAnsi="Arial" w:cs="Arial"/>
          <w:bCs/>
          <w:sz w:val="22"/>
          <w:szCs w:val="22"/>
          <w:lang w:val="pl-PL"/>
        </w:rPr>
        <w:t>i</w:t>
      </w:r>
      <w:r w:rsidR="00AD3067" w:rsidRPr="006974F0">
        <w:rPr>
          <w:rFonts w:ascii="Arial" w:hAnsi="Arial" w:cs="Arial"/>
          <w:bCs/>
          <w:sz w:val="22"/>
          <w:szCs w:val="22"/>
          <w:lang w:val="pl-PL"/>
        </w:rPr>
        <w:t> </w:t>
      </w:r>
      <w:r w:rsidR="006974F0">
        <w:rPr>
          <w:rFonts w:ascii="Arial" w:hAnsi="Arial" w:cs="Arial"/>
          <w:bCs/>
          <w:sz w:val="22"/>
          <w:szCs w:val="22"/>
          <w:lang w:val="pl-PL"/>
        </w:rPr>
        <w:t>została ustalona na podstawie Z</w:t>
      </w:r>
      <w:r w:rsidR="00141526" w:rsidRPr="006974F0">
        <w:rPr>
          <w:rFonts w:ascii="Arial" w:hAnsi="Arial" w:cs="Arial"/>
          <w:bCs/>
          <w:sz w:val="22"/>
          <w:szCs w:val="22"/>
          <w:lang w:val="pl-PL"/>
        </w:rPr>
        <w:t>ałącznika nr 1 do niniejszej umowy</w:t>
      </w:r>
      <w:r w:rsidR="00F250BF" w:rsidRPr="006974F0">
        <w:rPr>
          <w:rFonts w:ascii="Arial" w:hAnsi="Arial" w:cs="Arial"/>
          <w:bCs/>
          <w:sz w:val="22"/>
          <w:szCs w:val="22"/>
          <w:lang w:val="pl-PL"/>
        </w:rPr>
        <w:t>.</w:t>
      </w:r>
    </w:p>
    <w:p w14:paraId="419D6027" w14:textId="7381A0B3" w:rsidR="00580064" w:rsidRPr="00580064" w:rsidRDefault="00580064" w:rsidP="00580064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580064">
        <w:rPr>
          <w:rFonts w:ascii="Arial" w:hAnsi="Arial" w:cs="Arial"/>
          <w:bCs/>
          <w:sz w:val="22"/>
          <w:szCs w:val="22"/>
          <w:lang w:val="pl-PL"/>
        </w:rPr>
        <w:t>Wynagrodzenie, o którym mowa w ust. 1 będzie płatne w dwunastu częściach</w:t>
      </w:r>
      <w:r w:rsidR="00D204E3">
        <w:rPr>
          <w:rFonts w:ascii="Arial" w:hAnsi="Arial" w:cs="Arial"/>
          <w:bCs/>
          <w:color w:val="FF0000"/>
          <w:sz w:val="22"/>
          <w:szCs w:val="22"/>
          <w:lang w:val="pl-PL"/>
        </w:rPr>
        <w:t xml:space="preserve">. </w:t>
      </w:r>
      <w:r w:rsidR="00640B36">
        <w:rPr>
          <w:rFonts w:ascii="Arial" w:hAnsi="Arial" w:cs="Arial"/>
          <w:bCs/>
          <w:sz w:val="22"/>
          <w:szCs w:val="22"/>
          <w:lang w:val="pl-PL"/>
        </w:rPr>
        <w:t>Z zastrzeżeniem, o którym mowa w ust. 14 m</w:t>
      </w:r>
      <w:r w:rsidRPr="00580064">
        <w:rPr>
          <w:rFonts w:ascii="Arial" w:hAnsi="Arial" w:cs="Arial"/>
          <w:bCs/>
          <w:sz w:val="22"/>
          <w:szCs w:val="22"/>
          <w:lang w:val="pl-PL"/>
        </w:rPr>
        <w:t>iesięczne wynagrodzenie w okresie od stycznia do</w:t>
      </w:r>
      <w:r w:rsidR="00161211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C16EBB">
        <w:rPr>
          <w:rFonts w:ascii="Arial" w:hAnsi="Arial" w:cs="Arial"/>
          <w:bCs/>
          <w:sz w:val="22"/>
          <w:szCs w:val="22"/>
          <w:lang w:val="pl-PL"/>
        </w:rPr>
        <w:t>listopada</w:t>
      </w:r>
      <w:r w:rsidR="008A33D6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580064">
        <w:rPr>
          <w:rFonts w:ascii="Arial" w:hAnsi="Arial" w:cs="Arial"/>
          <w:bCs/>
          <w:sz w:val="22"/>
          <w:szCs w:val="22"/>
          <w:lang w:val="pl-PL"/>
        </w:rPr>
        <w:t>wynosić będzie … brutto (słownie: …),</w:t>
      </w:r>
      <w:r w:rsidR="008A33D6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6823A5">
        <w:rPr>
          <w:rFonts w:ascii="Arial" w:hAnsi="Arial" w:cs="Arial"/>
          <w:bCs/>
          <w:sz w:val="22"/>
          <w:szCs w:val="22"/>
          <w:lang w:val="pl-PL"/>
        </w:rPr>
        <w:t>zaś</w:t>
      </w:r>
      <w:r w:rsidR="000305A2">
        <w:rPr>
          <w:rFonts w:ascii="Arial" w:hAnsi="Arial" w:cs="Arial"/>
          <w:bCs/>
          <w:sz w:val="22"/>
          <w:szCs w:val="22"/>
          <w:lang w:val="pl-PL"/>
        </w:rPr>
        <w:t xml:space="preserve"> w</w:t>
      </w:r>
      <w:r w:rsidR="006823A5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9E4DDA">
        <w:rPr>
          <w:rFonts w:ascii="Arial" w:hAnsi="Arial" w:cs="Arial"/>
          <w:bCs/>
          <w:sz w:val="22"/>
          <w:szCs w:val="22"/>
          <w:lang w:val="pl-PL"/>
        </w:rPr>
        <w:t>grudniu</w:t>
      </w:r>
      <w:r w:rsidR="006823A5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6424F9">
        <w:rPr>
          <w:rFonts w:ascii="Arial" w:hAnsi="Arial" w:cs="Arial"/>
          <w:bCs/>
          <w:sz w:val="22"/>
          <w:szCs w:val="22"/>
          <w:lang w:val="pl-PL"/>
        </w:rPr>
        <w:t xml:space="preserve">………. brutto (słownie:….), </w:t>
      </w:r>
      <w:r w:rsidRPr="00580064">
        <w:rPr>
          <w:rFonts w:ascii="Arial" w:hAnsi="Arial" w:cs="Arial"/>
          <w:bCs/>
          <w:sz w:val="22"/>
          <w:szCs w:val="22"/>
          <w:lang w:val="pl-PL"/>
        </w:rPr>
        <w:t>w tym należny podatek VAT.</w:t>
      </w:r>
    </w:p>
    <w:p w14:paraId="25F893D3" w14:textId="77777777" w:rsidR="00765774" w:rsidRPr="00765774" w:rsidRDefault="00A566B4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170AEE">
        <w:rPr>
          <w:rFonts w:ascii="Arial" w:hAnsi="Arial" w:cs="Arial"/>
          <w:bCs/>
          <w:sz w:val="22"/>
          <w:szCs w:val="22"/>
          <w:lang w:val="pl-PL"/>
        </w:rPr>
        <w:t>Wynagrodzenie, o którym mowa w ust. 1 i 2 jest wynagrodzeniem ryczałtowym i</w:t>
      </w:r>
      <w:r w:rsidR="00585C23" w:rsidRPr="00170AEE">
        <w:rPr>
          <w:rFonts w:ascii="Arial" w:hAnsi="Arial" w:cs="Arial"/>
          <w:bCs/>
          <w:sz w:val="22"/>
          <w:szCs w:val="22"/>
          <w:lang w:val="pl-PL"/>
        </w:rPr>
        <w:t> </w:t>
      </w:r>
      <w:r w:rsidRPr="00170AEE">
        <w:rPr>
          <w:rFonts w:ascii="Arial" w:hAnsi="Arial" w:cs="Arial"/>
          <w:bCs/>
          <w:sz w:val="22"/>
          <w:szCs w:val="22"/>
          <w:lang w:val="pl-PL"/>
        </w:rPr>
        <w:t xml:space="preserve">obejmować będzie wszystkie koszty związane z poprawnym wykonaniem przedmiotu umowy, w tym dojazdów w celu wykonania czynności określonych w </w:t>
      </w:r>
      <w:r w:rsidRPr="00170AEE">
        <w:rPr>
          <w:rFonts w:ascii="Arial" w:hAnsi="Arial" w:cs="Arial"/>
          <w:sz w:val="22"/>
          <w:szCs w:val="22"/>
          <w:lang w:val="pl-PL"/>
        </w:rPr>
        <w:t>§ 1, za wyjątkiem kosztów określonych w</w:t>
      </w:r>
      <w:r w:rsidR="003B0C7E" w:rsidRPr="00170AEE">
        <w:rPr>
          <w:rFonts w:ascii="Arial" w:hAnsi="Arial" w:cs="Arial"/>
          <w:sz w:val="22"/>
          <w:szCs w:val="22"/>
          <w:lang w:val="pl-PL"/>
        </w:rPr>
        <w:t> </w:t>
      </w:r>
      <w:r w:rsidR="005F742F">
        <w:rPr>
          <w:rFonts w:ascii="Arial" w:hAnsi="Arial" w:cs="Arial"/>
          <w:sz w:val="22"/>
          <w:szCs w:val="22"/>
          <w:lang w:val="pl-PL"/>
        </w:rPr>
        <w:t>§ 6</w:t>
      </w:r>
      <w:r w:rsidRPr="00170AEE">
        <w:rPr>
          <w:rFonts w:ascii="Arial" w:hAnsi="Arial" w:cs="Arial"/>
          <w:sz w:val="22"/>
          <w:szCs w:val="22"/>
          <w:lang w:val="pl-PL"/>
        </w:rPr>
        <w:t>.</w:t>
      </w:r>
    </w:p>
    <w:p w14:paraId="4C4BD7D9" w14:textId="77777777" w:rsidR="00765774" w:rsidRPr="00765774" w:rsidRDefault="004C5FE1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765774">
        <w:rPr>
          <w:rFonts w:ascii="Arial" w:hAnsi="Arial" w:cs="Arial"/>
          <w:sz w:val="22"/>
          <w:szCs w:val="22"/>
          <w:lang w:val="pl-PL"/>
        </w:rPr>
        <w:t>Zamawiający zobowiązuje</w:t>
      </w:r>
      <w:r w:rsidR="008C1F6D" w:rsidRPr="00765774">
        <w:rPr>
          <w:rFonts w:ascii="Arial" w:hAnsi="Arial" w:cs="Arial"/>
          <w:sz w:val="22"/>
          <w:szCs w:val="22"/>
          <w:lang w:val="pl-PL"/>
        </w:rPr>
        <w:t xml:space="preserve"> się</w:t>
      </w:r>
      <w:r w:rsidRPr="00765774">
        <w:rPr>
          <w:rFonts w:ascii="Arial" w:hAnsi="Arial" w:cs="Arial"/>
          <w:sz w:val="22"/>
          <w:szCs w:val="22"/>
          <w:lang w:val="pl-PL"/>
        </w:rPr>
        <w:t xml:space="preserve"> dokonać zapłaty na konto bankowe Wykonawcy w terminie </w:t>
      </w:r>
      <w:r w:rsidR="00D46EFE" w:rsidRPr="00765774">
        <w:rPr>
          <w:rFonts w:ascii="Arial" w:hAnsi="Arial" w:cs="Arial"/>
          <w:sz w:val="22"/>
          <w:szCs w:val="22"/>
          <w:lang w:val="pl-PL"/>
        </w:rPr>
        <w:t>21</w:t>
      </w:r>
      <w:r w:rsidRPr="00765774">
        <w:rPr>
          <w:rFonts w:ascii="Arial" w:hAnsi="Arial" w:cs="Arial"/>
          <w:sz w:val="22"/>
          <w:szCs w:val="22"/>
          <w:lang w:val="pl-PL"/>
        </w:rPr>
        <w:t xml:space="preserve"> dni od daty dostarczenia do siedziby Zamawiającego w Krakowie przy ul. Przy Rondzie 7 prawidłowo wystawionej faktury.</w:t>
      </w:r>
    </w:p>
    <w:p w14:paraId="14A483A4" w14:textId="77777777" w:rsidR="003E6C37" w:rsidRPr="003E6C37" w:rsidRDefault="004C5FE1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765774">
        <w:rPr>
          <w:rFonts w:ascii="Arial" w:hAnsi="Arial" w:cs="Arial"/>
          <w:sz w:val="22"/>
          <w:szCs w:val="22"/>
          <w:lang w:val="pl-PL"/>
        </w:rPr>
        <w:t>Podstawą akceptacji faktury jest zestawienie wykonanych usług potwierdzone przez upoważnionego pracownika Zamawiającego.</w:t>
      </w:r>
    </w:p>
    <w:p w14:paraId="065ADBF6" w14:textId="77777777" w:rsidR="00423ADE" w:rsidRPr="00423ADE" w:rsidRDefault="004C5FE1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765774">
        <w:rPr>
          <w:rFonts w:ascii="Arial" w:hAnsi="Arial" w:cs="Arial"/>
          <w:sz w:val="22"/>
          <w:szCs w:val="22"/>
          <w:lang w:val="pl-PL"/>
        </w:rPr>
        <w:t xml:space="preserve">Datą zapłaty faktury będzie data </w:t>
      </w:r>
      <w:r w:rsidR="00440C69" w:rsidRPr="00765774">
        <w:rPr>
          <w:rFonts w:ascii="Arial" w:hAnsi="Arial" w:cs="Arial"/>
          <w:sz w:val="22"/>
          <w:szCs w:val="22"/>
          <w:lang w:val="pl-PL"/>
        </w:rPr>
        <w:t>obciążenia</w:t>
      </w:r>
      <w:r w:rsidRPr="00765774">
        <w:rPr>
          <w:rFonts w:ascii="Arial" w:hAnsi="Arial" w:cs="Arial"/>
          <w:sz w:val="22"/>
          <w:szCs w:val="22"/>
          <w:lang w:val="pl-PL"/>
        </w:rPr>
        <w:t xml:space="preserve"> konta </w:t>
      </w:r>
      <w:r w:rsidR="00440C69" w:rsidRPr="00765774">
        <w:rPr>
          <w:rFonts w:ascii="Arial" w:hAnsi="Arial" w:cs="Arial"/>
          <w:sz w:val="22"/>
          <w:szCs w:val="22"/>
          <w:lang w:val="pl-PL"/>
        </w:rPr>
        <w:t>Zamawiającego</w:t>
      </w:r>
      <w:r w:rsidRPr="00765774">
        <w:rPr>
          <w:rFonts w:ascii="Arial" w:hAnsi="Arial" w:cs="Arial"/>
          <w:sz w:val="22"/>
          <w:szCs w:val="22"/>
          <w:lang w:val="pl-PL"/>
        </w:rPr>
        <w:t>.</w:t>
      </w:r>
    </w:p>
    <w:p w14:paraId="66B51460" w14:textId="77777777" w:rsidR="003E6C37" w:rsidRPr="00DB081D" w:rsidRDefault="003E6C37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DB081D">
        <w:rPr>
          <w:rFonts w:ascii="Arial" w:hAnsi="Arial" w:cs="Arial"/>
          <w:bCs/>
          <w:sz w:val="22"/>
          <w:szCs w:val="22"/>
          <w:lang w:val="pl-PL"/>
        </w:rPr>
        <w:t>Wykonawca o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DB081D">
        <w:rPr>
          <w:rFonts w:ascii="Arial" w:hAnsi="Arial" w:cs="Arial"/>
          <w:bCs/>
          <w:sz w:val="22"/>
          <w:szCs w:val="22"/>
          <w:lang w:val="pl-PL"/>
        </w:rPr>
        <w:t xml:space="preserve">wiadcza, 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DB081D">
        <w:rPr>
          <w:rFonts w:ascii="Arial" w:hAnsi="Arial" w:cs="Arial"/>
          <w:bCs/>
          <w:sz w:val="22"/>
          <w:szCs w:val="22"/>
          <w:lang w:val="pl-PL"/>
        </w:rPr>
        <w:t>e b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DB081D">
        <w:rPr>
          <w:rFonts w:ascii="Arial" w:hAnsi="Arial" w:cs="Arial"/>
          <w:bCs/>
          <w:sz w:val="22"/>
          <w:szCs w:val="22"/>
          <w:lang w:val="pl-PL"/>
        </w:rPr>
        <w:t>dzie dor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DB081D">
        <w:rPr>
          <w:rFonts w:ascii="Arial" w:hAnsi="Arial" w:cs="Arial"/>
          <w:bCs/>
          <w:sz w:val="22"/>
          <w:szCs w:val="22"/>
          <w:lang w:val="pl-PL"/>
        </w:rPr>
        <w:t>cza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DB081D">
        <w:rPr>
          <w:rFonts w:ascii="Arial" w:hAnsi="Arial" w:cs="Arial"/>
          <w:bCs/>
          <w:sz w:val="22"/>
          <w:szCs w:val="22"/>
          <w:lang w:val="pl-PL"/>
        </w:rPr>
        <w:t xml:space="preserve"> faktur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DB081D">
        <w:rPr>
          <w:rFonts w:ascii="Arial" w:hAnsi="Arial" w:cs="Arial"/>
          <w:bCs/>
          <w:sz w:val="22"/>
          <w:szCs w:val="22"/>
          <w:lang w:val="pl-PL"/>
        </w:rPr>
        <w:t>/y:</w:t>
      </w:r>
    </w:p>
    <w:p w14:paraId="4BDBA6ED" w14:textId="77777777" w:rsidR="00162C51" w:rsidRPr="00DB081D" w:rsidRDefault="003E6C37" w:rsidP="00CE5EEB">
      <w:pPr>
        <w:pStyle w:val="Akapitzlist"/>
        <w:numPr>
          <w:ilvl w:val="0"/>
          <w:numId w:val="17"/>
        </w:numPr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DB081D">
        <w:rPr>
          <w:rFonts w:ascii="Arial" w:hAnsi="Arial" w:cs="Arial"/>
          <w:bCs/>
          <w:sz w:val="22"/>
          <w:szCs w:val="22"/>
          <w:lang w:val="pl-PL"/>
        </w:rPr>
        <w:t>w formie papierowej wraz z wymaganymi za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łą</w:t>
      </w:r>
      <w:r w:rsidRPr="00DB081D">
        <w:rPr>
          <w:rFonts w:ascii="Arial" w:hAnsi="Arial" w:cs="Arial"/>
          <w:bCs/>
          <w:sz w:val="22"/>
          <w:szCs w:val="22"/>
          <w:lang w:val="pl-PL"/>
        </w:rPr>
        <w:t>cznikami pod warunkiem dor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DB081D">
        <w:rPr>
          <w:rFonts w:ascii="Arial" w:hAnsi="Arial" w:cs="Arial"/>
          <w:bCs/>
          <w:sz w:val="22"/>
          <w:szCs w:val="22"/>
          <w:lang w:val="pl-PL"/>
        </w:rPr>
        <w:t>czenia na adres: Skarb Pa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DB081D">
        <w:rPr>
          <w:rFonts w:ascii="Arial" w:hAnsi="Arial" w:cs="Arial"/>
          <w:bCs/>
          <w:sz w:val="22"/>
          <w:szCs w:val="22"/>
          <w:lang w:val="pl-PL"/>
        </w:rPr>
        <w:t>stwa - S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DB081D">
        <w:rPr>
          <w:rFonts w:ascii="Arial" w:hAnsi="Arial" w:cs="Arial"/>
          <w:bCs/>
          <w:sz w:val="22"/>
          <w:szCs w:val="22"/>
          <w:lang w:val="pl-PL"/>
        </w:rPr>
        <w:t>d Okr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DB081D">
        <w:rPr>
          <w:rFonts w:ascii="Arial" w:hAnsi="Arial" w:cs="Arial"/>
          <w:bCs/>
          <w:sz w:val="22"/>
          <w:szCs w:val="22"/>
          <w:lang w:val="pl-PL"/>
        </w:rPr>
        <w:t>gowy w Krakowie: 31-547 Kraków, ul. Przy Rondzie 7</w:t>
      </w:r>
      <w:r w:rsidR="00AE4B52" w:rsidRPr="00DB081D">
        <w:rPr>
          <w:rFonts w:ascii="Arial" w:hAnsi="Arial" w:cs="Arial"/>
          <w:bCs/>
          <w:sz w:val="22"/>
          <w:szCs w:val="22"/>
          <w:lang w:val="pl-PL"/>
        </w:rPr>
        <w:t xml:space="preserve"> *</w:t>
      </w:r>
    </w:p>
    <w:p w14:paraId="449FBC32" w14:textId="77777777" w:rsidR="00162C51" w:rsidRPr="00DB081D" w:rsidRDefault="003E6C37" w:rsidP="00CE5EEB">
      <w:pPr>
        <w:pStyle w:val="Akapitzlist"/>
        <w:numPr>
          <w:ilvl w:val="0"/>
          <w:numId w:val="17"/>
        </w:numPr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DB081D">
        <w:rPr>
          <w:rFonts w:ascii="Arial" w:hAnsi="Arial" w:cs="Arial"/>
          <w:bCs/>
          <w:sz w:val="22"/>
          <w:szCs w:val="22"/>
          <w:lang w:val="pl-PL"/>
        </w:rPr>
        <w:t>w formie elektronicznej wraz z wymaganymi za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łą</w:t>
      </w:r>
      <w:r w:rsidRPr="00DB081D">
        <w:rPr>
          <w:rFonts w:ascii="Arial" w:hAnsi="Arial" w:cs="Arial"/>
          <w:bCs/>
          <w:sz w:val="22"/>
          <w:szCs w:val="22"/>
          <w:lang w:val="pl-PL"/>
        </w:rPr>
        <w:t>cznikami pod warunkiem przes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DB081D">
        <w:rPr>
          <w:rFonts w:ascii="Arial" w:hAnsi="Arial" w:cs="Arial"/>
          <w:bCs/>
          <w:sz w:val="22"/>
          <w:szCs w:val="22"/>
          <w:lang w:val="pl-PL"/>
        </w:rPr>
        <w:t>ania na adres:</w:t>
      </w:r>
      <w:r w:rsidR="00AE4B52" w:rsidRPr="00DB081D">
        <w:rPr>
          <w:rFonts w:ascii="Arial" w:hAnsi="Arial" w:cs="Arial"/>
          <w:bCs/>
          <w:sz w:val="22"/>
          <w:szCs w:val="22"/>
          <w:lang w:val="pl-PL"/>
        </w:rPr>
        <w:t xml:space="preserve"> …*</w:t>
      </w:r>
    </w:p>
    <w:p w14:paraId="3F03ABCC" w14:textId="15F9EC5E" w:rsidR="003E6C37" w:rsidRPr="00162C51" w:rsidRDefault="003E6C37" w:rsidP="00CE5EEB">
      <w:pPr>
        <w:pStyle w:val="Akapitzlist"/>
        <w:numPr>
          <w:ilvl w:val="0"/>
          <w:numId w:val="17"/>
        </w:numPr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162C51">
        <w:rPr>
          <w:rFonts w:ascii="Arial" w:hAnsi="Arial" w:cs="Arial"/>
          <w:bCs/>
          <w:sz w:val="22"/>
          <w:szCs w:val="22"/>
          <w:lang w:val="pl-PL"/>
        </w:rPr>
        <w:t>w formie ustrukturyzowanej faktury elektronicznej wraz z wymaganymi za</w:t>
      </w:r>
      <w:r w:rsidRPr="00162C51">
        <w:rPr>
          <w:rFonts w:ascii="Arial" w:hAnsi="Arial" w:cs="Arial" w:hint="eastAsia"/>
          <w:bCs/>
          <w:sz w:val="22"/>
          <w:szCs w:val="22"/>
          <w:lang w:val="pl-PL"/>
        </w:rPr>
        <w:t>łą</w:t>
      </w:r>
      <w:r w:rsidRPr="00162C51">
        <w:rPr>
          <w:rFonts w:ascii="Arial" w:hAnsi="Arial" w:cs="Arial"/>
          <w:bCs/>
          <w:sz w:val="22"/>
          <w:szCs w:val="22"/>
          <w:lang w:val="pl-PL"/>
        </w:rPr>
        <w:t>cznikami pod warunkiem przes</w:t>
      </w:r>
      <w:r w:rsidRPr="00162C5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AE4B52" w:rsidRPr="00162C51">
        <w:rPr>
          <w:rFonts w:ascii="Arial" w:hAnsi="Arial" w:cs="Arial"/>
          <w:bCs/>
          <w:sz w:val="22"/>
          <w:szCs w:val="22"/>
          <w:lang w:val="pl-PL"/>
        </w:rPr>
        <w:t>ania na adres PEF: …*</w:t>
      </w:r>
    </w:p>
    <w:p w14:paraId="0AE27E97" w14:textId="32E80E29" w:rsidR="00E21F86" w:rsidRDefault="003E6C37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AE4B52">
        <w:rPr>
          <w:rFonts w:ascii="Arial" w:hAnsi="Arial" w:cs="Arial"/>
          <w:bCs/>
          <w:sz w:val="22"/>
          <w:szCs w:val="22"/>
          <w:lang w:val="pl-PL"/>
        </w:rPr>
        <w:t>W przypadku zmiany formy dor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AE4B52">
        <w:rPr>
          <w:rFonts w:ascii="Arial" w:hAnsi="Arial" w:cs="Arial"/>
          <w:bCs/>
          <w:sz w:val="22"/>
          <w:szCs w:val="22"/>
          <w:lang w:val="pl-PL"/>
        </w:rPr>
        <w:t>czania faktury w stosunku do tre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AE4B52">
        <w:rPr>
          <w:rFonts w:ascii="Arial" w:hAnsi="Arial" w:cs="Arial"/>
          <w:bCs/>
          <w:sz w:val="22"/>
          <w:szCs w:val="22"/>
          <w:lang w:val="pl-PL"/>
        </w:rPr>
        <w:t>ci o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AE4B52">
        <w:rPr>
          <w:rFonts w:ascii="Arial" w:hAnsi="Arial" w:cs="Arial"/>
          <w:bCs/>
          <w:sz w:val="22"/>
          <w:szCs w:val="22"/>
          <w:lang w:val="pl-PL"/>
        </w:rPr>
        <w:t>wiadcze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AE4B52">
        <w:rPr>
          <w:rFonts w:ascii="Arial" w:hAnsi="Arial" w:cs="Arial"/>
          <w:bCs/>
          <w:sz w:val="22"/>
          <w:szCs w:val="22"/>
          <w:lang w:val="pl-PL"/>
        </w:rPr>
        <w:t xml:space="preserve"> z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AE4B52">
        <w:rPr>
          <w:rFonts w:ascii="Arial" w:hAnsi="Arial" w:cs="Arial"/>
          <w:bCs/>
          <w:sz w:val="22"/>
          <w:szCs w:val="22"/>
          <w:lang w:val="pl-PL"/>
        </w:rPr>
        <w:t>o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="00AE4B52">
        <w:rPr>
          <w:rFonts w:ascii="Arial" w:hAnsi="Arial" w:cs="Arial"/>
          <w:bCs/>
          <w:sz w:val="22"/>
          <w:szCs w:val="22"/>
          <w:lang w:val="pl-PL"/>
        </w:rPr>
        <w:t>onych w </w:t>
      </w:r>
      <w:r w:rsidRPr="00AE4B52">
        <w:rPr>
          <w:rFonts w:ascii="Arial" w:hAnsi="Arial" w:cs="Arial"/>
          <w:bCs/>
          <w:sz w:val="22"/>
          <w:szCs w:val="22"/>
          <w:lang w:val="pl-PL"/>
        </w:rPr>
        <w:t>ust</w:t>
      </w:r>
      <w:r w:rsidR="00AE4B52">
        <w:rPr>
          <w:rFonts w:ascii="Arial" w:hAnsi="Arial" w:cs="Arial"/>
          <w:bCs/>
          <w:sz w:val="22"/>
          <w:szCs w:val="22"/>
          <w:lang w:val="pl-PL"/>
        </w:rPr>
        <w:t>.</w:t>
      </w:r>
      <w:r w:rsidR="00DB081D">
        <w:rPr>
          <w:rFonts w:ascii="Arial" w:hAnsi="Arial" w:cs="Arial"/>
          <w:bCs/>
          <w:sz w:val="22"/>
          <w:szCs w:val="22"/>
          <w:lang w:val="pl-PL"/>
        </w:rPr>
        <w:t xml:space="preserve"> 7</w:t>
      </w:r>
      <w:r w:rsidRPr="00AE4B52">
        <w:rPr>
          <w:rFonts w:ascii="Arial" w:hAnsi="Arial" w:cs="Arial"/>
          <w:bCs/>
          <w:sz w:val="22"/>
          <w:szCs w:val="22"/>
          <w:lang w:val="pl-PL"/>
        </w:rPr>
        <w:t xml:space="preserve"> Wykonawca zobowi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AE4B52">
        <w:rPr>
          <w:rFonts w:ascii="Arial" w:hAnsi="Arial" w:cs="Arial"/>
          <w:bCs/>
          <w:sz w:val="22"/>
          <w:szCs w:val="22"/>
          <w:lang w:val="pl-PL"/>
        </w:rPr>
        <w:t>zuje si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AE4B52">
        <w:rPr>
          <w:rFonts w:ascii="Arial" w:hAnsi="Arial" w:cs="Arial"/>
          <w:bCs/>
          <w:sz w:val="22"/>
          <w:szCs w:val="22"/>
          <w:lang w:val="pl-PL"/>
        </w:rPr>
        <w:t xml:space="preserve"> do powiadomienia przedstawiciela Zamawiaj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AE4B52">
        <w:rPr>
          <w:rFonts w:ascii="Arial" w:hAnsi="Arial" w:cs="Arial"/>
          <w:bCs/>
          <w:sz w:val="22"/>
          <w:szCs w:val="22"/>
          <w:lang w:val="pl-PL"/>
        </w:rPr>
        <w:t>cego (przes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AE4B52">
        <w:rPr>
          <w:rFonts w:ascii="Arial" w:hAnsi="Arial" w:cs="Arial"/>
          <w:bCs/>
          <w:sz w:val="22"/>
          <w:szCs w:val="22"/>
          <w:lang w:val="pl-PL"/>
        </w:rPr>
        <w:t>anej pisemnie, faxem lub e</w:t>
      </w:r>
      <w:r w:rsidR="00E21F86">
        <w:rPr>
          <w:rFonts w:ascii="Arial" w:hAnsi="Arial" w:cs="Arial"/>
          <w:bCs/>
          <w:sz w:val="22"/>
          <w:szCs w:val="22"/>
          <w:lang w:val="pl-PL"/>
        </w:rPr>
        <w:t>-mailem), o którym mowa w § 12</w:t>
      </w:r>
      <w:r w:rsidRPr="00AE4B52">
        <w:rPr>
          <w:rFonts w:ascii="Arial" w:hAnsi="Arial" w:cs="Arial"/>
          <w:bCs/>
          <w:sz w:val="22"/>
          <w:szCs w:val="22"/>
          <w:lang w:val="pl-PL"/>
        </w:rPr>
        <w:t xml:space="preserve"> w terminie co najmniej 7 dni kalendarzowych przed dor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AE4B52">
        <w:rPr>
          <w:rFonts w:ascii="Arial" w:hAnsi="Arial" w:cs="Arial"/>
          <w:bCs/>
          <w:sz w:val="22"/>
          <w:szCs w:val="22"/>
          <w:lang w:val="pl-PL"/>
        </w:rPr>
        <w:t>czeniem faktury.</w:t>
      </w:r>
    </w:p>
    <w:p w14:paraId="2E1F134A" w14:textId="77777777" w:rsidR="00E21F86" w:rsidRDefault="003E6C37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E21F86">
        <w:rPr>
          <w:rFonts w:ascii="Arial" w:hAnsi="Arial" w:cs="Arial"/>
          <w:bCs/>
          <w:sz w:val="22"/>
          <w:szCs w:val="22"/>
          <w:lang w:val="pl-PL"/>
        </w:rPr>
        <w:t>Dla uznania faktury za prawid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21F86">
        <w:rPr>
          <w:rFonts w:ascii="Arial" w:hAnsi="Arial" w:cs="Arial"/>
          <w:bCs/>
          <w:sz w:val="22"/>
          <w:szCs w:val="22"/>
          <w:lang w:val="pl-PL"/>
        </w:rPr>
        <w:t>owo wystawion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 xml:space="preserve"> dokument faktury powinien zawiera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E21F86">
        <w:rPr>
          <w:rFonts w:ascii="Arial" w:hAnsi="Arial" w:cs="Arial"/>
          <w:bCs/>
          <w:sz w:val="22"/>
          <w:szCs w:val="22"/>
          <w:lang w:val="pl-PL"/>
        </w:rPr>
        <w:t>, obok elementów prawem wymaganych, wskazanych w ofercie przetargowej i niniejszej umowie, tak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E21F86">
        <w:rPr>
          <w:rFonts w:ascii="Arial" w:hAnsi="Arial" w:cs="Arial"/>
          <w:bCs/>
          <w:sz w:val="22"/>
          <w:szCs w:val="22"/>
          <w:lang w:val="pl-PL"/>
        </w:rPr>
        <w:t>e numer umowy: …</w:t>
      </w:r>
    </w:p>
    <w:p w14:paraId="7933CCB4" w14:textId="77777777" w:rsidR="00E21F86" w:rsidRDefault="003E6C37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E21F86">
        <w:rPr>
          <w:rFonts w:ascii="Arial" w:hAnsi="Arial" w:cs="Arial"/>
          <w:bCs/>
          <w:sz w:val="22"/>
          <w:szCs w:val="22"/>
          <w:lang w:val="pl-PL"/>
        </w:rPr>
        <w:lastRenderedPageBreak/>
        <w:t>Fakturowanie przez Wykonawc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E21F86">
        <w:rPr>
          <w:rFonts w:ascii="Arial" w:hAnsi="Arial" w:cs="Arial"/>
          <w:bCs/>
          <w:sz w:val="22"/>
          <w:szCs w:val="22"/>
          <w:lang w:val="pl-PL"/>
        </w:rPr>
        <w:t xml:space="preserve"> nale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E21F86">
        <w:rPr>
          <w:rFonts w:ascii="Arial" w:hAnsi="Arial" w:cs="Arial"/>
          <w:bCs/>
          <w:sz w:val="22"/>
          <w:szCs w:val="22"/>
          <w:lang w:val="pl-PL"/>
        </w:rPr>
        <w:t>no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ci za wykonanie us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21F86">
        <w:rPr>
          <w:rFonts w:ascii="Arial" w:hAnsi="Arial" w:cs="Arial"/>
          <w:bCs/>
          <w:sz w:val="22"/>
          <w:szCs w:val="22"/>
          <w:lang w:val="pl-PL"/>
        </w:rPr>
        <w:t>ug nast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E21F86">
        <w:rPr>
          <w:rFonts w:ascii="Arial" w:hAnsi="Arial" w:cs="Arial"/>
          <w:bCs/>
          <w:sz w:val="22"/>
          <w:szCs w:val="22"/>
          <w:lang w:val="pl-PL"/>
        </w:rPr>
        <w:t>puje po up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21F86">
        <w:rPr>
          <w:rFonts w:ascii="Arial" w:hAnsi="Arial" w:cs="Arial"/>
          <w:bCs/>
          <w:sz w:val="22"/>
          <w:szCs w:val="22"/>
          <w:lang w:val="pl-PL"/>
        </w:rPr>
        <w:t>ywie danego miesi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ca (do 15-go dnia ka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E21F86">
        <w:rPr>
          <w:rFonts w:ascii="Arial" w:hAnsi="Arial" w:cs="Arial"/>
          <w:bCs/>
          <w:sz w:val="22"/>
          <w:szCs w:val="22"/>
          <w:lang w:val="pl-PL"/>
        </w:rPr>
        <w:t>dego miesi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ca) w wysoko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ci ustalonego miesi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cznego wynagrodzenia.</w:t>
      </w:r>
    </w:p>
    <w:p w14:paraId="534118E4" w14:textId="7E013F05" w:rsidR="003E6C37" w:rsidRPr="00E21F86" w:rsidRDefault="003E6C37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E21F86">
        <w:rPr>
          <w:rFonts w:ascii="Arial" w:hAnsi="Arial" w:cs="Arial"/>
          <w:bCs/>
          <w:sz w:val="22"/>
          <w:szCs w:val="22"/>
          <w:lang w:val="pl-PL"/>
        </w:rPr>
        <w:t>Strony ustalaj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 xml:space="preserve">, 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E21F86">
        <w:rPr>
          <w:rFonts w:ascii="Arial" w:hAnsi="Arial" w:cs="Arial"/>
          <w:bCs/>
          <w:sz w:val="22"/>
          <w:szCs w:val="22"/>
          <w:lang w:val="pl-PL"/>
        </w:rPr>
        <w:t>e rozliczenie za wykonywanie us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21F86">
        <w:rPr>
          <w:rFonts w:ascii="Arial" w:hAnsi="Arial" w:cs="Arial"/>
          <w:bCs/>
          <w:sz w:val="22"/>
          <w:szCs w:val="22"/>
          <w:lang w:val="pl-PL"/>
        </w:rPr>
        <w:t>ugi b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E21F86">
        <w:rPr>
          <w:rFonts w:ascii="Arial" w:hAnsi="Arial" w:cs="Arial"/>
          <w:bCs/>
          <w:sz w:val="22"/>
          <w:szCs w:val="22"/>
          <w:lang w:val="pl-PL"/>
        </w:rPr>
        <w:t>dzie p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21F86">
        <w:rPr>
          <w:rFonts w:ascii="Arial" w:hAnsi="Arial" w:cs="Arial"/>
          <w:bCs/>
          <w:sz w:val="22"/>
          <w:szCs w:val="22"/>
          <w:lang w:val="pl-PL"/>
        </w:rPr>
        <w:t>atne na podstawie comiesi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cznych faktur prawid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21F86">
        <w:rPr>
          <w:rFonts w:ascii="Arial" w:hAnsi="Arial" w:cs="Arial"/>
          <w:bCs/>
          <w:sz w:val="22"/>
          <w:szCs w:val="22"/>
          <w:lang w:val="pl-PL"/>
        </w:rPr>
        <w:t>owo wystawionych przez Wykonawc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E21F86">
        <w:rPr>
          <w:rFonts w:ascii="Arial" w:hAnsi="Arial" w:cs="Arial"/>
          <w:bCs/>
          <w:sz w:val="22"/>
          <w:szCs w:val="22"/>
          <w:lang w:val="pl-PL"/>
        </w:rPr>
        <w:t xml:space="preserve"> us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21F86">
        <w:rPr>
          <w:rFonts w:ascii="Arial" w:hAnsi="Arial" w:cs="Arial"/>
          <w:bCs/>
          <w:sz w:val="22"/>
          <w:szCs w:val="22"/>
          <w:lang w:val="pl-PL"/>
        </w:rPr>
        <w:t>ugi, a w przypadku konsorcjum niezmiennie i wy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cznie przez jeden podmiot wchodz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cy w sk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21F86">
        <w:rPr>
          <w:rFonts w:ascii="Arial" w:hAnsi="Arial" w:cs="Arial"/>
          <w:bCs/>
          <w:sz w:val="22"/>
          <w:szCs w:val="22"/>
          <w:lang w:val="pl-PL"/>
        </w:rPr>
        <w:t>ad konsorcjum wskazany przez Wykonawc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E21F86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A6331A">
        <w:rPr>
          <w:rFonts w:ascii="Arial" w:hAnsi="Arial" w:cs="Arial"/>
          <w:bCs/>
          <w:sz w:val="22"/>
          <w:szCs w:val="22"/>
          <w:lang w:val="pl-PL"/>
        </w:rPr>
        <w:t xml:space="preserve">przed zawarciem umowy </w:t>
      </w:r>
      <w:r w:rsidRPr="00E21F86">
        <w:rPr>
          <w:rFonts w:ascii="Arial" w:hAnsi="Arial" w:cs="Arial"/>
          <w:bCs/>
          <w:sz w:val="22"/>
          <w:szCs w:val="22"/>
          <w:lang w:val="pl-PL"/>
        </w:rPr>
        <w:t>i zawieraj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ce stawk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E21F86">
        <w:rPr>
          <w:rFonts w:ascii="Arial" w:hAnsi="Arial" w:cs="Arial"/>
          <w:bCs/>
          <w:sz w:val="22"/>
          <w:szCs w:val="22"/>
          <w:lang w:val="pl-PL"/>
        </w:rPr>
        <w:t xml:space="preserve"> podatku VAT zgodn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 xml:space="preserve"> z ofert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="00807CE0">
        <w:rPr>
          <w:rFonts w:ascii="Arial" w:hAnsi="Arial" w:cs="Arial"/>
          <w:bCs/>
          <w:sz w:val="22"/>
          <w:szCs w:val="22"/>
          <w:lang w:val="pl-PL"/>
        </w:rPr>
        <w:t xml:space="preserve"> Wykonawcy</w:t>
      </w:r>
      <w:r w:rsidRPr="00E21F86">
        <w:rPr>
          <w:rFonts w:ascii="Arial" w:hAnsi="Arial" w:cs="Arial"/>
          <w:bCs/>
          <w:sz w:val="22"/>
          <w:szCs w:val="22"/>
          <w:lang w:val="pl-PL"/>
        </w:rPr>
        <w:t xml:space="preserve"> z dnia … r. Uprawnionym do wystawiania faktur jest …, z siedzib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>: …</w:t>
      </w:r>
    </w:p>
    <w:p w14:paraId="0364B447" w14:textId="2E166706" w:rsidR="00B31A59" w:rsidRDefault="00A6331A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t>Wykonawca/</w:t>
      </w:r>
      <w:r w:rsidR="00807CE0">
        <w:rPr>
          <w:rFonts w:ascii="Arial" w:hAnsi="Arial" w:cs="Arial"/>
          <w:bCs/>
          <w:sz w:val="22"/>
          <w:szCs w:val="22"/>
          <w:lang w:val="pl-PL"/>
        </w:rPr>
        <w:t>podmiot, o którym mowa w ust. 11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, jest zobowi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zany po up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ywie danego miesi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ca, w którym zrealizowano us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ug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 xml:space="preserve"> w ramach niniejszej umowy, do z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o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enia do 15-go dnia miesi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ca nast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pnego, Zamawiaj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="008B0F23">
        <w:rPr>
          <w:rFonts w:ascii="Arial" w:hAnsi="Arial" w:cs="Arial"/>
          <w:bCs/>
          <w:sz w:val="22"/>
          <w:szCs w:val="22"/>
          <w:lang w:val="pl-PL"/>
        </w:rPr>
        <w:t>cemu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, o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 xml:space="preserve">wiadczenia, 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 xml:space="preserve">e wszystkie wymagalne 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wiadczenia pieni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ęż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ne nale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="00B31A59">
        <w:rPr>
          <w:rFonts w:ascii="Arial" w:hAnsi="Arial" w:cs="Arial"/>
          <w:bCs/>
          <w:sz w:val="22"/>
          <w:szCs w:val="22"/>
          <w:lang w:val="pl-PL"/>
        </w:rPr>
        <w:t>ne wszystkim pracownikom /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podwykonawcom, z tytu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u wykonywania us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ug w ramach niniejszej umowy – za poprzedni miesi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c, zosta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y zap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acone.</w:t>
      </w:r>
    </w:p>
    <w:p w14:paraId="4964CC47" w14:textId="48B40937" w:rsidR="003E6C37" w:rsidRDefault="003E6C37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B31A59">
        <w:rPr>
          <w:rFonts w:ascii="Arial" w:hAnsi="Arial" w:cs="Arial"/>
          <w:bCs/>
          <w:sz w:val="22"/>
          <w:szCs w:val="22"/>
          <w:lang w:val="pl-PL"/>
        </w:rPr>
        <w:t>W przypadku je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B31A59">
        <w:rPr>
          <w:rFonts w:ascii="Arial" w:hAnsi="Arial" w:cs="Arial"/>
          <w:bCs/>
          <w:sz w:val="22"/>
          <w:szCs w:val="22"/>
          <w:lang w:val="pl-PL"/>
        </w:rPr>
        <w:t>li faktura nie b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B31A59">
        <w:rPr>
          <w:rFonts w:ascii="Arial" w:hAnsi="Arial" w:cs="Arial"/>
          <w:bCs/>
          <w:sz w:val="22"/>
          <w:szCs w:val="22"/>
          <w:lang w:val="pl-PL"/>
        </w:rPr>
        <w:t>dzie prawid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B31A59">
        <w:rPr>
          <w:rFonts w:ascii="Arial" w:hAnsi="Arial" w:cs="Arial"/>
          <w:bCs/>
          <w:sz w:val="22"/>
          <w:szCs w:val="22"/>
          <w:lang w:val="pl-PL"/>
        </w:rPr>
        <w:t>owo wystawiona, w tym nie b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B31A59">
        <w:rPr>
          <w:rFonts w:ascii="Arial" w:hAnsi="Arial" w:cs="Arial"/>
          <w:bCs/>
          <w:sz w:val="22"/>
          <w:szCs w:val="22"/>
          <w:lang w:val="pl-PL"/>
        </w:rPr>
        <w:t>dzie spe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B31A59">
        <w:rPr>
          <w:rFonts w:ascii="Arial" w:hAnsi="Arial" w:cs="Arial"/>
          <w:bCs/>
          <w:sz w:val="22"/>
          <w:szCs w:val="22"/>
          <w:lang w:val="pl-PL"/>
        </w:rPr>
        <w:t>nia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B31A59">
        <w:rPr>
          <w:rFonts w:ascii="Arial" w:hAnsi="Arial" w:cs="Arial"/>
          <w:bCs/>
          <w:sz w:val="22"/>
          <w:szCs w:val="22"/>
          <w:lang w:val="pl-PL"/>
        </w:rPr>
        <w:t>a wymaga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B31A59">
        <w:rPr>
          <w:rFonts w:ascii="Arial" w:hAnsi="Arial" w:cs="Arial"/>
          <w:bCs/>
          <w:sz w:val="22"/>
          <w:szCs w:val="22"/>
          <w:lang w:val="pl-PL"/>
        </w:rPr>
        <w:t xml:space="preserve"> okre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B31A59">
        <w:rPr>
          <w:rFonts w:ascii="Arial" w:hAnsi="Arial" w:cs="Arial"/>
          <w:bCs/>
          <w:sz w:val="22"/>
          <w:szCs w:val="22"/>
          <w:lang w:val="pl-PL"/>
        </w:rPr>
        <w:t>lonych w niniejszym paragrafie Wykonawca zostanie wezwany do wystawienia odpowiedniego dokumentu koryguj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B31A59">
        <w:rPr>
          <w:rFonts w:ascii="Arial" w:hAnsi="Arial" w:cs="Arial"/>
          <w:bCs/>
          <w:sz w:val="22"/>
          <w:szCs w:val="22"/>
          <w:lang w:val="pl-PL"/>
        </w:rPr>
        <w:t>cego w zakresie braków lub nieprawid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B31A59">
        <w:rPr>
          <w:rFonts w:ascii="Arial" w:hAnsi="Arial" w:cs="Arial"/>
          <w:bCs/>
          <w:sz w:val="22"/>
          <w:szCs w:val="22"/>
          <w:lang w:val="pl-PL"/>
        </w:rPr>
        <w:t>owo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B31A59">
        <w:rPr>
          <w:rFonts w:ascii="Arial" w:hAnsi="Arial" w:cs="Arial"/>
          <w:bCs/>
          <w:sz w:val="22"/>
          <w:szCs w:val="22"/>
          <w:lang w:val="pl-PL"/>
        </w:rPr>
        <w:t>ci wskazanych przez Zamawiaj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B31A59">
        <w:rPr>
          <w:rFonts w:ascii="Arial" w:hAnsi="Arial" w:cs="Arial"/>
          <w:bCs/>
          <w:sz w:val="22"/>
          <w:szCs w:val="22"/>
          <w:lang w:val="pl-PL"/>
        </w:rPr>
        <w:t>cego. Za dat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B31A59">
        <w:rPr>
          <w:rFonts w:ascii="Arial" w:hAnsi="Arial" w:cs="Arial"/>
          <w:bCs/>
          <w:sz w:val="22"/>
          <w:szCs w:val="22"/>
          <w:lang w:val="pl-PL"/>
        </w:rPr>
        <w:t xml:space="preserve"> otrzymania faktury uznana zostanie data wp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B31A59">
        <w:rPr>
          <w:rFonts w:ascii="Arial" w:hAnsi="Arial" w:cs="Arial"/>
          <w:bCs/>
          <w:sz w:val="22"/>
          <w:szCs w:val="22"/>
          <w:lang w:val="pl-PL"/>
        </w:rPr>
        <w:t>ywu dokumentu koryguj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B31A59">
        <w:rPr>
          <w:rFonts w:ascii="Arial" w:hAnsi="Arial" w:cs="Arial"/>
          <w:bCs/>
          <w:sz w:val="22"/>
          <w:szCs w:val="22"/>
          <w:lang w:val="pl-PL"/>
        </w:rPr>
        <w:t>cego, o którym mowa w zdaniu poprzednim.</w:t>
      </w:r>
    </w:p>
    <w:p w14:paraId="3AFD9A62" w14:textId="77BE76B1" w:rsidR="00E23E02" w:rsidRPr="004A60D3" w:rsidRDefault="00FC6BFA" w:rsidP="009466C5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/>
          <w:sz w:val="22"/>
          <w:szCs w:val="22"/>
          <w:lang w:val="pl-PL"/>
        </w:rPr>
      </w:pPr>
      <w:bookmarkStart w:id="0" w:name="_Hlk152155927"/>
      <w:r w:rsidRPr="004A60D3">
        <w:rPr>
          <w:rFonts w:ascii="Arial" w:hAnsi="Arial" w:cs="Arial"/>
          <w:bCs/>
          <w:sz w:val="22"/>
          <w:szCs w:val="22"/>
          <w:lang w:val="pl-PL"/>
        </w:rPr>
        <w:t>W przypadku wyłączenia z funkcjonowania urządzenia dźwigowego</w:t>
      </w:r>
      <w:r w:rsidR="0072291D">
        <w:rPr>
          <w:rFonts w:ascii="Arial" w:hAnsi="Arial" w:cs="Arial"/>
          <w:bCs/>
          <w:sz w:val="22"/>
          <w:szCs w:val="22"/>
          <w:lang w:val="pl-PL"/>
        </w:rPr>
        <w:t xml:space="preserve"> i w związku  z tym </w:t>
      </w:r>
      <w:r w:rsidR="00CE5BB1" w:rsidRPr="004A60D3">
        <w:rPr>
          <w:rFonts w:ascii="Arial" w:hAnsi="Arial" w:cs="Arial"/>
          <w:bCs/>
          <w:sz w:val="22"/>
          <w:szCs w:val="22"/>
          <w:lang w:val="pl-PL"/>
        </w:rPr>
        <w:t xml:space="preserve"> niewykonywanie</w:t>
      </w:r>
      <w:r w:rsidR="00DE6D21" w:rsidRPr="004A60D3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640B36">
        <w:rPr>
          <w:rFonts w:ascii="Arial" w:hAnsi="Arial" w:cs="Arial"/>
          <w:bCs/>
          <w:sz w:val="22"/>
          <w:szCs w:val="22"/>
          <w:lang w:val="pl-PL"/>
        </w:rPr>
        <w:t xml:space="preserve">w danym miesiącu </w:t>
      </w:r>
      <w:r w:rsidR="00DE6D21" w:rsidRPr="004A60D3">
        <w:rPr>
          <w:rFonts w:ascii="Arial" w:hAnsi="Arial" w:cs="Arial"/>
          <w:bCs/>
          <w:sz w:val="22"/>
          <w:szCs w:val="22"/>
          <w:lang w:val="pl-PL"/>
        </w:rPr>
        <w:t>wobec windy prac określonych w § 1 ust. 1 i 2 umowy – miesięczne wynagrodzenie wykonawcy, okr</w:t>
      </w:r>
      <w:r w:rsidR="004A60D3" w:rsidRPr="004A60D3">
        <w:rPr>
          <w:rFonts w:ascii="Arial" w:hAnsi="Arial" w:cs="Arial"/>
          <w:bCs/>
          <w:sz w:val="22"/>
          <w:szCs w:val="22"/>
          <w:lang w:val="pl-PL"/>
        </w:rPr>
        <w:t xml:space="preserve">eślone w § 10 ust. 2 umowy, zostanie pomniejszone o </w:t>
      </w:r>
      <w:r w:rsidR="00640B36">
        <w:rPr>
          <w:rFonts w:ascii="Arial" w:hAnsi="Arial" w:cs="Arial"/>
          <w:bCs/>
          <w:sz w:val="22"/>
          <w:szCs w:val="22"/>
          <w:lang w:val="pl-PL"/>
        </w:rPr>
        <w:t>równowartość kwoty</w:t>
      </w:r>
      <w:r w:rsidR="00640B36" w:rsidRPr="004A60D3">
        <w:rPr>
          <w:rFonts w:ascii="Arial" w:hAnsi="Arial" w:cs="Arial"/>
          <w:bCs/>
          <w:sz w:val="22"/>
          <w:szCs w:val="22"/>
          <w:lang w:val="pl-PL"/>
        </w:rPr>
        <w:t xml:space="preserve">  </w:t>
      </w:r>
      <w:r w:rsidR="004A60D3">
        <w:rPr>
          <w:rFonts w:ascii="Arial" w:hAnsi="Arial" w:cs="Arial"/>
          <w:bCs/>
          <w:sz w:val="22"/>
          <w:szCs w:val="22"/>
          <w:lang w:val="pl-PL"/>
        </w:rPr>
        <w:t>miesięcznego kosztu serwisu</w:t>
      </w:r>
      <w:r w:rsidR="008E70DB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4A60D3">
        <w:rPr>
          <w:rFonts w:ascii="Arial" w:hAnsi="Arial" w:cs="Arial"/>
          <w:bCs/>
          <w:sz w:val="22"/>
          <w:szCs w:val="22"/>
          <w:lang w:val="pl-PL"/>
        </w:rPr>
        <w:t xml:space="preserve">urządzenia </w:t>
      </w:r>
      <w:r w:rsidR="00640B36">
        <w:rPr>
          <w:rFonts w:ascii="Arial" w:hAnsi="Arial" w:cs="Arial"/>
          <w:bCs/>
          <w:sz w:val="22"/>
          <w:szCs w:val="22"/>
          <w:lang w:val="pl-PL"/>
        </w:rPr>
        <w:t xml:space="preserve">wskazaną w </w:t>
      </w:r>
      <w:r w:rsidR="00640B36" w:rsidRPr="00407DE1">
        <w:rPr>
          <w:rFonts w:ascii="Arial" w:hAnsi="Arial" w:cs="Arial"/>
          <w:b/>
          <w:sz w:val="22"/>
          <w:szCs w:val="22"/>
          <w:lang w:val="pl-PL"/>
        </w:rPr>
        <w:t xml:space="preserve">Załączniku </w:t>
      </w:r>
      <w:r w:rsidR="008E70DB" w:rsidRPr="00407DE1">
        <w:rPr>
          <w:rFonts w:ascii="Arial" w:hAnsi="Arial" w:cs="Arial"/>
          <w:b/>
          <w:sz w:val="22"/>
          <w:szCs w:val="22"/>
          <w:lang w:val="pl-PL"/>
        </w:rPr>
        <w:t>nr 1 do umowy</w:t>
      </w:r>
      <w:r w:rsidR="008E70DB">
        <w:rPr>
          <w:rFonts w:ascii="Arial" w:hAnsi="Arial" w:cs="Arial"/>
          <w:bCs/>
          <w:sz w:val="22"/>
          <w:szCs w:val="22"/>
          <w:lang w:val="pl-PL"/>
        </w:rPr>
        <w:t xml:space="preserve">. </w:t>
      </w:r>
    </w:p>
    <w:bookmarkEnd w:id="0"/>
    <w:p w14:paraId="2E186C3B" w14:textId="77777777" w:rsidR="00F250BF" w:rsidRDefault="00F250BF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 w:rsidR="000655B6">
        <w:rPr>
          <w:rFonts w:ascii="Arial" w:hAnsi="Arial" w:cs="Arial"/>
          <w:b/>
          <w:sz w:val="22"/>
          <w:szCs w:val="22"/>
          <w:lang w:val="pl-PL"/>
        </w:rPr>
        <w:t>11</w:t>
      </w:r>
    </w:p>
    <w:p w14:paraId="79FCE9F9" w14:textId="77777777" w:rsidR="000655B6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0655B6">
        <w:rPr>
          <w:rFonts w:ascii="Arial" w:hAnsi="Arial" w:cs="Arial"/>
          <w:sz w:val="22"/>
          <w:szCs w:val="22"/>
          <w:lang w:val="pl-PL"/>
        </w:rPr>
        <w:t>Wykonawca zobowi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>zany jest do zachowania w tajemnicy informacji uzyskanych w zwi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>zku z wykonywan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 xml:space="preserve"> umow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>, z wyj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>tkiem danych i informacji, które zgodnie z obowi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>zuj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>cym prawem mog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 xml:space="preserve"> by</w:t>
      </w:r>
      <w:r w:rsidRPr="000655B6">
        <w:rPr>
          <w:rFonts w:ascii="Arial" w:hAnsi="Arial" w:cs="Arial" w:hint="eastAsia"/>
          <w:sz w:val="22"/>
          <w:szCs w:val="22"/>
          <w:lang w:val="pl-PL"/>
        </w:rPr>
        <w:t>ć</w:t>
      </w:r>
      <w:r w:rsidRPr="000655B6">
        <w:rPr>
          <w:rFonts w:ascii="Arial" w:hAnsi="Arial" w:cs="Arial"/>
          <w:sz w:val="22"/>
          <w:szCs w:val="22"/>
          <w:lang w:val="pl-PL"/>
        </w:rPr>
        <w:t xml:space="preserve"> ujawnione lub gdy ujawnienia w/wym. danych </w:t>
      </w:r>
      <w:r w:rsidRPr="000655B6">
        <w:rPr>
          <w:rFonts w:ascii="Arial" w:hAnsi="Arial" w:cs="Arial" w:hint="eastAsia"/>
          <w:sz w:val="22"/>
          <w:szCs w:val="22"/>
          <w:lang w:val="pl-PL"/>
        </w:rPr>
        <w:t>żą</w:t>
      </w:r>
      <w:r w:rsidRPr="000655B6">
        <w:rPr>
          <w:rFonts w:ascii="Arial" w:hAnsi="Arial" w:cs="Arial"/>
          <w:sz w:val="22"/>
          <w:szCs w:val="22"/>
          <w:lang w:val="pl-PL"/>
        </w:rPr>
        <w:t>da uprawniony organ w przewidzianej prawem formie i tre</w:t>
      </w:r>
      <w:r w:rsidRPr="000655B6">
        <w:rPr>
          <w:rFonts w:ascii="Arial" w:hAnsi="Arial" w:cs="Arial" w:hint="eastAsia"/>
          <w:sz w:val="22"/>
          <w:szCs w:val="22"/>
          <w:lang w:val="pl-PL"/>
        </w:rPr>
        <w:t>ś</w:t>
      </w:r>
      <w:r w:rsidRPr="000655B6">
        <w:rPr>
          <w:rFonts w:ascii="Arial" w:hAnsi="Arial" w:cs="Arial"/>
          <w:sz w:val="22"/>
          <w:szCs w:val="22"/>
          <w:lang w:val="pl-PL"/>
        </w:rPr>
        <w:t>ci, jednak</w:t>
      </w:r>
      <w:r w:rsidRPr="000655B6">
        <w:rPr>
          <w:rFonts w:ascii="Arial" w:hAnsi="Arial" w:cs="Arial" w:hint="eastAsia"/>
          <w:sz w:val="22"/>
          <w:szCs w:val="22"/>
          <w:lang w:val="pl-PL"/>
        </w:rPr>
        <w:t>ż</w:t>
      </w:r>
      <w:r w:rsidRPr="000655B6">
        <w:rPr>
          <w:rFonts w:ascii="Arial" w:hAnsi="Arial" w:cs="Arial"/>
          <w:sz w:val="22"/>
          <w:szCs w:val="22"/>
          <w:lang w:val="pl-PL"/>
        </w:rPr>
        <w:t>e tylko w niezb</w:t>
      </w:r>
      <w:r w:rsidRPr="000655B6">
        <w:rPr>
          <w:rFonts w:ascii="Arial" w:hAnsi="Arial" w:cs="Arial" w:hint="eastAsia"/>
          <w:sz w:val="22"/>
          <w:szCs w:val="22"/>
          <w:lang w:val="pl-PL"/>
        </w:rPr>
        <w:t>ę</w:t>
      </w:r>
      <w:r w:rsidRPr="000655B6">
        <w:rPr>
          <w:rFonts w:ascii="Arial" w:hAnsi="Arial" w:cs="Arial"/>
          <w:sz w:val="22"/>
          <w:szCs w:val="22"/>
          <w:lang w:val="pl-PL"/>
        </w:rPr>
        <w:t>dnym zakresie.</w:t>
      </w:r>
    </w:p>
    <w:p w14:paraId="76A8EDCA" w14:textId="77777777" w:rsidR="00175361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0655B6">
        <w:rPr>
          <w:rFonts w:ascii="Arial" w:hAnsi="Arial" w:cs="Arial"/>
          <w:sz w:val="22"/>
          <w:szCs w:val="22"/>
          <w:lang w:val="pl-PL"/>
        </w:rPr>
        <w:t>Wykonawca przeszkoli pod nadzorem Zamawiaj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>cego osoby zatrudnione do realizacji niniejszej umowy w zakresie rygorów bezpiecze</w:t>
      </w:r>
      <w:r w:rsidRPr="000655B6">
        <w:rPr>
          <w:rFonts w:ascii="Arial" w:hAnsi="Arial" w:cs="Arial" w:hint="eastAsia"/>
          <w:sz w:val="22"/>
          <w:szCs w:val="22"/>
          <w:lang w:val="pl-PL"/>
        </w:rPr>
        <w:t>ń</w:t>
      </w:r>
      <w:r w:rsidRPr="000655B6">
        <w:rPr>
          <w:rFonts w:ascii="Arial" w:hAnsi="Arial" w:cs="Arial"/>
          <w:sz w:val="22"/>
          <w:szCs w:val="22"/>
          <w:lang w:val="pl-PL"/>
        </w:rPr>
        <w:t>stwa i ochrony informacji stosowanych przez Zamawiaj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>cego oraz rodzaju informacji traktowanych jako poufne, co zostanie potwierdzone stosownym o</w:t>
      </w:r>
      <w:r w:rsidRPr="000655B6">
        <w:rPr>
          <w:rFonts w:ascii="Arial" w:hAnsi="Arial" w:cs="Arial" w:hint="eastAsia"/>
          <w:sz w:val="22"/>
          <w:szCs w:val="22"/>
          <w:lang w:val="pl-PL"/>
        </w:rPr>
        <w:t>ś</w:t>
      </w:r>
      <w:r w:rsidRPr="000655B6">
        <w:rPr>
          <w:rFonts w:ascii="Arial" w:hAnsi="Arial" w:cs="Arial"/>
          <w:sz w:val="22"/>
          <w:szCs w:val="22"/>
          <w:lang w:val="pl-PL"/>
        </w:rPr>
        <w:t>wiadczeniem Wykonawcy.</w:t>
      </w:r>
    </w:p>
    <w:p w14:paraId="49B753CC" w14:textId="77777777" w:rsidR="00175361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75361">
        <w:rPr>
          <w:rFonts w:ascii="Arial" w:hAnsi="Arial" w:cs="Arial"/>
          <w:sz w:val="22"/>
          <w:szCs w:val="22"/>
          <w:lang w:val="pl-PL"/>
        </w:rPr>
        <w:t>Wszelkie informacje o Zamawiaj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>cym i o jego dzia</w:t>
      </w:r>
      <w:r w:rsidRPr="00175361">
        <w:rPr>
          <w:rFonts w:ascii="Arial" w:hAnsi="Arial" w:cs="Arial" w:hint="eastAsia"/>
          <w:sz w:val="22"/>
          <w:szCs w:val="22"/>
          <w:lang w:val="pl-PL"/>
        </w:rPr>
        <w:t>ł</w:t>
      </w:r>
      <w:r w:rsidRPr="00175361">
        <w:rPr>
          <w:rFonts w:ascii="Arial" w:hAnsi="Arial" w:cs="Arial"/>
          <w:sz w:val="22"/>
          <w:szCs w:val="22"/>
          <w:lang w:val="pl-PL"/>
        </w:rPr>
        <w:t>alno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ś</w:t>
      </w:r>
      <w:r w:rsidRPr="00175361">
        <w:rPr>
          <w:rFonts w:ascii="Arial" w:hAnsi="Arial" w:cs="Arial"/>
          <w:sz w:val="22"/>
          <w:szCs w:val="22"/>
          <w:lang w:val="pl-PL"/>
        </w:rPr>
        <w:t>ci, za wyj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>tkiem informacji dost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>pnych publicznie, b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>d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traktowane jako informacje poufne.</w:t>
      </w:r>
    </w:p>
    <w:p w14:paraId="191684DD" w14:textId="77777777" w:rsidR="00175361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75361">
        <w:rPr>
          <w:rFonts w:ascii="Arial" w:hAnsi="Arial" w:cs="Arial"/>
          <w:sz w:val="22"/>
          <w:szCs w:val="22"/>
          <w:lang w:val="pl-PL"/>
        </w:rPr>
        <w:t>Wykonawca zobowi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>zuje si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nie pozyskiwa</w:t>
      </w:r>
      <w:r w:rsidRPr="00175361">
        <w:rPr>
          <w:rFonts w:ascii="Arial" w:hAnsi="Arial" w:cs="Arial" w:hint="eastAsia"/>
          <w:sz w:val="22"/>
          <w:szCs w:val="22"/>
          <w:lang w:val="pl-PL"/>
        </w:rPr>
        <w:t>ć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w jakikolwiek sposób informacji poufnych poza niezb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>dnymi do wykonania przedmiotu niniejszej umowy, o którym mowa w § 1.</w:t>
      </w:r>
    </w:p>
    <w:p w14:paraId="0FF3DE44" w14:textId="77777777" w:rsidR="00175361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75361">
        <w:rPr>
          <w:rFonts w:ascii="Arial" w:hAnsi="Arial" w:cs="Arial"/>
          <w:sz w:val="22"/>
          <w:szCs w:val="22"/>
          <w:lang w:val="pl-PL"/>
        </w:rPr>
        <w:t>Wykonawca jest zobowi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>zany do zachowania informacji poufnych w tajemnicy.</w:t>
      </w:r>
    </w:p>
    <w:p w14:paraId="19A2913A" w14:textId="77777777" w:rsidR="00175361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75361">
        <w:rPr>
          <w:rFonts w:ascii="Arial" w:hAnsi="Arial" w:cs="Arial"/>
          <w:sz w:val="22"/>
          <w:szCs w:val="22"/>
          <w:lang w:val="pl-PL"/>
        </w:rPr>
        <w:lastRenderedPageBreak/>
        <w:t>Informacje poufne b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>d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wykorzystywane przez Wykonawc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wy</w:t>
      </w:r>
      <w:r w:rsidRPr="00175361">
        <w:rPr>
          <w:rFonts w:ascii="Arial" w:hAnsi="Arial" w:cs="Arial" w:hint="eastAsia"/>
          <w:sz w:val="22"/>
          <w:szCs w:val="22"/>
          <w:lang w:val="pl-PL"/>
        </w:rPr>
        <w:t>łą</w:t>
      </w:r>
      <w:r w:rsidRPr="00175361">
        <w:rPr>
          <w:rFonts w:ascii="Arial" w:hAnsi="Arial" w:cs="Arial"/>
          <w:sz w:val="22"/>
          <w:szCs w:val="22"/>
          <w:lang w:val="pl-PL"/>
        </w:rPr>
        <w:t>cznie w celu realizacji niniejszej umowy.</w:t>
      </w:r>
    </w:p>
    <w:p w14:paraId="0CAA0C3B" w14:textId="79CC2FE5" w:rsidR="00175361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75361">
        <w:rPr>
          <w:rFonts w:ascii="Arial" w:hAnsi="Arial" w:cs="Arial"/>
          <w:sz w:val="22"/>
          <w:szCs w:val="22"/>
          <w:lang w:val="pl-PL"/>
        </w:rPr>
        <w:t>Wykonawca przed</w:t>
      </w:r>
      <w:r w:rsidRPr="00175361">
        <w:rPr>
          <w:rFonts w:ascii="Arial" w:hAnsi="Arial" w:cs="Arial" w:hint="eastAsia"/>
          <w:sz w:val="22"/>
          <w:szCs w:val="22"/>
          <w:lang w:val="pl-PL"/>
        </w:rPr>
        <w:t>ł</w:t>
      </w:r>
      <w:r w:rsidRPr="00175361">
        <w:rPr>
          <w:rFonts w:ascii="Arial" w:hAnsi="Arial" w:cs="Arial"/>
          <w:sz w:val="22"/>
          <w:szCs w:val="22"/>
          <w:lang w:val="pl-PL"/>
        </w:rPr>
        <w:t>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ż</w:t>
      </w:r>
      <w:r w:rsidRPr="00175361">
        <w:rPr>
          <w:rFonts w:ascii="Arial" w:hAnsi="Arial" w:cs="Arial"/>
          <w:sz w:val="22"/>
          <w:szCs w:val="22"/>
          <w:lang w:val="pl-PL"/>
        </w:rPr>
        <w:t>y Zamawiaj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="00175361">
        <w:rPr>
          <w:rFonts w:ascii="Arial" w:hAnsi="Arial" w:cs="Arial"/>
          <w:sz w:val="22"/>
          <w:szCs w:val="22"/>
          <w:lang w:val="pl-PL"/>
        </w:rPr>
        <w:t xml:space="preserve">cemu wykaz osób wymienionych w </w:t>
      </w:r>
      <w:r w:rsidR="00175361" w:rsidRPr="00A80BF5">
        <w:rPr>
          <w:rFonts w:ascii="Arial" w:hAnsi="Arial" w:cs="Arial"/>
          <w:b/>
          <w:sz w:val="22"/>
          <w:szCs w:val="22"/>
          <w:lang w:val="pl-PL"/>
        </w:rPr>
        <w:t>Z</w:t>
      </w:r>
      <w:r w:rsidRPr="00A80BF5">
        <w:rPr>
          <w:rFonts w:ascii="Arial" w:hAnsi="Arial" w:cs="Arial"/>
          <w:b/>
          <w:sz w:val="22"/>
          <w:szCs w:val="22"/>
          <w:lang w:val="pl-PL"/>
        </w:rPr>
        <w:t>a</w:t>
      </w:r>
      <w:r w:rsidRPr="00A80BF5">
        <w:rPr>
          <w:rFonts w:ascii="Arial" w:hAnsi="Arial" w:cs="Arial" w:hint="eastAsia"/>
          <w:b/>
          <w:sz w:val="22"/>
          <w:szCs w:val="22"/>
          <w:lang w:val="pl-PL"/>
        </w:rPr>
        <w:t>łą</w:t>
      </w:r>
      <w:r w:rsidRPr="00A80BF5">
        <w:rPr>
          <w:rFonts w:ascii="Arial" w:hAnsi="Arial" w:cs="Arial"/>
          <w:b/>
          <w:sz w:val="22"/>
          <w:szCs w:val="22"/>
          <w:lang w:val="pl-PL"/>
        </w:rPr>
        <w:t>czniku nr 2</w:t>
      </w:r>
      <w:r w:rsidR="00A80BF5">
        <w:rPr>
          <w:rFonts w:ascii="Arial" w:hAnsi="Arial" w:cs="Arial"/>
          <w:b/>
          <w:sz w:val="22"/>
          <w:szCs w:val="22"/>
          <w:lang w:val="pl-PL"/>
        </w:rPr>
        <w:t xml:space="preserve"> do</w:t>
      </w:r>
      <w:r w:rsidR="00175361" w:rsidRPr="00A80BF5">
        <w:rPr>
          <w:rFonts w:ascii="Arial" w:hAnsi="Arial" w:cs="Arial"/>
          <w:b/>
          <w:sz w:val="22"/>
          <w:szCs w:val="22"/>
          <w:lang w:val="pl-PL"/>
        </w:rPr>
        <w:t xml:space="preserve"> umowy</w:t>
      </w:r>
      <w:r w:rsidR="00175361">
        <w:rPr>
          <w:rFonts w:ascii="Arial" w:hAnsi="Arial" w:cs="Arial"/>
          <w:sz w:val="22"/>
          <w:szCs w:val="22"/>
          <w:lang w:val="pl-PL"/>
        </w:rPr>
        <w:t xml:space="preserve"> </w:t>
      </w:r>
      <w:r w:rsidRPr="00175361">
        <w:rPr>
          <w:rFonts w:ascii="Arial" w:hAnsi="Arial" w:cs="Arial"/>
          <w:sz w:val="22"/>
          <w:szCs w:val="22"/>
          <w:lang w:val="pl-PL"/>
        </w:rPr>
        <w:t>wyznaczonych do wykonywania umowy. Wykonawca odpowiada za weryfikacj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to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ż</w:t>
      </w:r>
      <w:r w:rsidRPr="00175361">
        <w:rPr>
          <w:rFonts w:ascii="Arial" w:hAnsi="Arial" w:cs="Arial"/>
          <w:sz w:val="22"/>
          <w:szCs w:val="22"/>
          <w:lang w:val="pl-PL"/>
        </w:rPr>
        <w:t>samo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ś</w:t>
      </w:r>
      <w:r w:rsidRPr="00175361">
        <w:rPr>
          <w:rFonts w:ascii="Arial" w:hAnsi="Arial" w:cs="Arial"/>
          <w:sz w:val="22"/>
          <w:szCs w:val="22"/>
          <w:lang w:val="pl-PL"/>
        </w:rPr>
        <w:t>ci osób wskazanych w w/wym. wykazie. Osoby z w/w wykazu zostan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dopuszczone przez Zamawiaj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>cego do wykonywania niniejszej umowy po z</w:t>
      </w:r>
      <w:r w:rsidRPr="00175361">
        <w:rPr>
          <w:rFonts w:ascii="Arial" w:hAnsi="Arial" w:cs="Arial" w:hint="eastAsia"/>
          <w:sz w:val="22"/>
          <w:szCs w:val="22"/>
          <w:lang w:val="pl-PL"/>
        </w:rPr>
        <w:t>ł</w:t>
      </w:r>
      <w:r w:rsidRPr="00175361">
        <w:rPr>
          <w:rFonts w:ascii="Arial" w:hAnsi="Arial" w:cs="Arial"/>
          <w:sz w:val="22"/>
          <w:szCs w:val="22"/>
          <w:lang w:val="pl-PL"/>
        </w:rPr>
        <w:t>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ż</w:t>
      </w:r>
      <w:r w:rsidRPr="00175361">
        <w:rPr>
          <w:rFonts w:ascii="Arial" w:hAnsi="Arial" w:cs="Arial"/>
          <w:sz w:val="22"/>
          <w:szCs w:val="22"/>
          <w:lang w:val="pl-PL"/>
        </w:rPr>
        <w:t>eniu 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ś</w:t>
      </w:r>
      <w:r w:rsidRPr="00175361">
        <w:rPr>
          <w:rFonts w:ascii="Arial" w:hAnsi="Arial" w:cs="Arial"/>
          <w:sz w:val="22"/>
          <w:szCs w:val="22"/>
          <w:lang w:val="pl-PL"/>
        </w:rPr>
        <w:t>wiadczenia - „Zobowi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>zania” stanowi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="00175361">
        <w:rPr>
          <w:rFonts w:ascii="Arial" w:hAnsi="Arial" w:cs="Arial"/>
          <w:sz w:val="22"/>
          <w:szCs w:val="22"/>
          <w:lang w:val="pl-PL"/>
        </w:rPr>
        <w:t xml:space="preserve">cego </w:t>
      </w:r>
      <w:r w:rsidR="00175361" w:rsidRPr="00A80BF5">
        <w:rPr>
          <w:rFonts w:ascii="Arial" w:hAnsi="Arial" w:cs="Arial"/>
          <w:b/>
          <w:sz w:val="22"/>
          <w:szCs w:val="22"/>
          <w:lang w:val="pl-PL"/>
        </w:rPr>
        <w:t>Z</w:t>
      </w:r>
      <w:r w:rsidRPr="00A80BF5">
        <w:rPr>
          <w:rFonts w:ascii="Arial" w:hAnsi="Arial" w:cs="Arial"/>
          <w:b/>
          <w:sz w:val="22"/>
          <w:szCs w:val="22"/>
          <w:lang w:val="pl-PL"/>
        </w:rPr>
        <w:t>a</w:t>
      </w:r>
      <w:r w:rsidRPr="00A80BF5">
        <w:rPr>
          <w:rFonts w:ascii="Arial" w:hAnsi="Arial" w:cs="Arial" w:hint="eastAsia"/>
          <w:b/>
          <w:sz w:val="22"/>
          <w:szCs w:val="22"/>
          <w:lang w:val="pl-PL"/>
        </w:rPr>
        <w:t>łą</w:t>
      </w:r>
      <w:r w:rsidR="00607CB3">
        <w:rPr>
          <w:rFonts w:ascii="Arial" w:hAnsi="Arial" w:cs="Arial"/>
          <w:b/>
          <w:sz w:val="22"/>
          <w:szCs w:val="22"/>
          <w:lang w:val="pl-PL"/>
        </w:rPr>
        <w:t>cznik nr 4</w:t>
      </w:r>
      <w:r w:rsidRPr="00A80BF5">
        <w:rPr>
          <w:rFonts w:ascii="Arial" w:hAnsi="Arial" w:cs="Arial"/>
          <w:b/>
          <w:sz w:val="22"/>
          <w:szCs w:val="22"/>
          <w:lang w:val="pl-PL"/>
        </w:rPr>
        <w:t xml:space="preserve"> do umowy</w:t>
      </w:r>
      <w:r w:rsidRPr="00175361">
        <w:rPr>
          <w:rFonts w:ascii="Arial" w:hAnsi="Arial" w:cs="Arial"/>
          <w:sz w:val="22"/>
          <w:szCs w:val="22"/>
          <w:lang w:val="pl-PL"/>
        </w:rPr>
        <w:t>. Powy</w:t>
      </w:r>
      <w:r w:rsidRPr="00175361">
        <w:rPr>
          <w:rFonts w:ascii="Arial" w:hAnsi="Arial" w:cs="Arial" w:hint="eastAsia"/>
          <w:sz w:val="22"/>
          <w:szCs w:val="22"/>
          <w:lang w:val="pl-PL"/>
        </w:rPr>
        <w:t>ż</w:t>
      </w:r>
      <w:r w:rsidRPr="00175361">
        <w:rPr>
          <w:rFonts w:ascii="Arial" w:hAnsi="Arial" w:cs="Arial"/>
          <w:sz w:val="22"/>
          <w:szCs w:val="22"/>
          <w:lang w:val="pl-PL"/>
        </w:rPr>
        <w:t>sze dotyczy równie</w:t>
      </w:r>
      <w:r w:rsidRPr="00175361">
        <w:rPr>
          <w:rFonts w:ascii="Arial" w:hAnsi="Arial" w:cs="Arial" w:hint="eastAsia"/>
          <w:sz w:val="22"/>
          <w:szCs w:val="22"/>
          <w:lang w:val="pl-PL"/>
        </w:rPr>
        <w:t>ż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osób zatrudnionych przez Wykonawc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do realizacji umowy w trakcie jej trwania. Zamawiaj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>cy zastrzega sobie jednak mo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ż</w:t>
      </w:r>
      <w:r w:rsidRPr="00175361">
        <w:rPr>
          <w:rFonts w:ascii="Arial" w:hAnsi="Arial" w:cs="Arial"/>
          <w:sz w:val="22"/>
          <w:szCs w:val="22"/>
          <w:lang w:val="pl-PL"/>
        </w:rPr>
        <w:t>liwo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ść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nie dopuszczenia do wykonywania umowy, wskazanych przez Wykonawc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osób, je</w:t>
      </w:r>
      <w:r w:rsidRPr="00175361">
        <w:rPr>
          <w:rFonts w:ascii="Arial" w:hAnsi="Arial" w:cs="Arial" w:hint="eastAsia"/>
          <w:sz w:val="22"/>
          <w:szCs w:val="22"/>
          <w:lang w:val="pl-PL"/>
        </w:rPr>
        <w:t>ś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li uzna to za uzasadnione.  </w:t>
      </w:r>
    </w:p>
    <w:p w14:paraId="72A3E2B6" w14:textId="77777777" w:rsidR="000655B6" w:rsidRPr="00175361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75361">
        <w:rPr>
          <w:rFonts w:ascii="Arial" w:hAnsi="Arial" w:cs="Arial"/>
          <w:sz w:val="22"/>
          <w:szCs w:val="22"/>
          <w:lang w:val="pl-PL"/>
        </w:rPr>
        <w:t>Wykonawca mo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ż</w:t>
      </w:r>
      <w:r w:rsidRPr="00175361">
        <w:rPr>
          <w:rFonts w:ascii="Arial" w:hAnsi="Arial" w:cs="Arial"/>
          <w:sz w:val="22"/>
          <w:szCs w:val="22"/>
          <w:lang w:val="pl-PL"/>
        </w:rPr>
        <w:t>e udost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>pni</w:t>
      </w:r>
      <w:r w:rsidRPr="00175361">
        <w:rPr>
          <w:rFonts w:ascii="Arial" w:hAnsi="Arial" w:cs="Arial" w:hint="eastAsia"/>
          <w:sz w:val="22"/>
          <w:szCs w:val="22"/>
          <w:lang w:val="pl-PL"/>
        </w:rPr>
        <w:t>ć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informacje poufne wy</w:t>
      </w:r>
      <w:r w:rsidRPr="00175361">
        <w:rPr>
          <w:rFonts w:ascii="Arial" w:hAnsi="Arial" w:cs="Arial" w:hint="eastAsia"/>
          <w:sz w:val="22"/>
          <w:szCs w:val="22"/>
          <w:lang w:val="pl-PL"/>
        </w:rPr>
        <w:t>łą</w:t>
      </w:r>
      <w:r w:rsidRPr="00175361">
        <w:rPr>
          <w:rFonts w:ascii="Arial" w:hAnsi="Arial" w:cs="Arial"/>
          <w:sz w:val="22"/>
          <w:szCs w:val="22"/>
          <w:lang w:val="pl-PL"/>
        </w:rPr>
        <w:t>cznie w celu realizacji umowy:</w:t>
      </w:r>
    </w:p>
    <w:p w14:paraId="143D5190" w14:textId="77777777" w:rsidR="00175361" w:rsidRDefault="000655B6" w:rsidP="00CE5EEB">
      <w:pPr>
        <w:pStyle w:val="Akapitzlist"/>
        <w:numPr>
          <w:ilvl w:val="0"/>
          <w:numId w:val="15"/>
        </w:numPr>
        <w:spacing w:line="360" w:lineRule="auto"/>
        <w:ind w:left="284"/>
        <w:rPr>
          <w:rFonts w:ascii="Arial" w:hAnsi="Arial" w:cs="Arial"/>
          <w:sz w:val="22"/>
          <w:szCs w:val="22"/>
          <w:lang w:val="pl-PL"/>
        </w:rPr>
      </w:pPr>
      <w:r w:rsidRPr="00175361">
        <w:rPr>
          <w:rFonts w:ascii="Arial" w:hAnsi="Arial" w:cs="Arial"/>
          <w:sz w:val="22"/>
          <w:szCs w:val="22"/>
          <w:lang w:val="pl-PL"/>
        </w:rPr>
        <w:t>osobom bezpo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ś</w:t>
      </w:r>
      <w:r w:rsidRPr="00175361">
        <w:rPr>
          <w:rFonts w:ascii="Arial" w:hAnsi="Arial" w:cs="Arial"/>
          <w:sz w:val="22"/>
          <w:szCs w:val="22"/>
          <w:lang w:val="pl-PL"/>
        </w:rPr>
        <w:t>rednio zatrudnionym przez Wykonawc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i dopuszczonym do realizacji umowy przez Zamawiaj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="00175361">
        <w:rPr>
          <w:rFonts w:ascii="Arial" w:hAnsi="Arial" w:cs="Arial"/>
          <w:sz w:val="22"/>
          <w:szCs w:val="22"/>
          <w:lang w:val="pl-PL"/>
        </w:rPr>
        <w:t>cego;</w:t>
      </w:r>
    </w:p>
    <w:p w14:paraId="0F6EB517" w14:textId="77777777" w:rsidR="000655B6" w:rsidRPr="00175361" w:rsidRDefault="000655B6" w:rsidP="00CE5EEB">
      <w:pPr>
        <w:pStyle w:val="Akapitzlist"/>
        <w:numPr>
          <w:ilvl w:val="0"/>
          <w:numId w:val="15"/>
        </w:numPr>
        <w:spacing w:line="360" w:lineRule="auto"/>
        <w:ind w:left="284"/>
        <w:rPr>
          <w:rFonts w:ascii="Arial" w:hAnsi="Arial" w:cs="Arial"/>
          <w:sz w:val="22"/>
          <w:szCs w:val="22"/>
          <w:lang w:val="pl-PL"/>
        </w:rPr>
      </w:pPr>
      <w:r w:rsidRPr="00175361">
        <w:rPr>
          <w:rFonts w:ascii="Arial" w:hAnsi="Arial" w:cs="Arial"/>
          <w:sz w:val="22"/>
          <w:szCs w:val="22"/>
          <w:lang w:val="pl-PL"/>
        </w:rPr>
        <w:t>podmiotom pisemnie upowa</w:t>
      </w:r>
      <w:r w:rsidRPr="00175361">
        <w:rPr>
          <w:rFonts w:ascii="Arial" w:hAnsi="Arial" w:cs="Arial" w:hint="eastAsia"/>
          <w:sz w:val="22"/>
          <w:szCs w:val="22"/>
          <w:lang w:val="pl-PL"/>
        </w:rPr>
        <w:t>ż</w:t>
      </w:r>
      <w:r w:rsidRPr="00175361">
        <w:rPr>
          <w:rFonts w:ascii="Arial" w:hAnsi="Arial" w:cs="Arial"/>
          <w:sz w:val="22"/>
          <w:szCs w:val="22"/>
          <w:lang w:val="pl-PL"/>
        </w:rPr>
        <w:t>nionym przez Zamawiaj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>cego.</w:t>
      </w:r>
    </w:p>
    <w:p w14:paraId="2525FA8A" w14:textId="77777777" w:rsidR="000655B6" w:rsidRPr="00C918AB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C918AB">
        <w:rPr>
          <w:rFonts w:ascii="Arial" w:hAnsi="Arial" w:cs="Arial"/>
          <w:sz w:val="22"/>
          <w:szCs w:val="22"/>
          <w:lang w:val="pl-PL"/>
        </w:rPr>
        <w:t>Zobowi</w:t>
      </w:r>
      <w:r w:rsidRPr="00C918AB">
        <w:rPr>
          <w:rFonts w:ascii="Arial" w:hAnsi="Arial" w:cs="Arial" w:hint="eastAsia"/>
          <w:sz w:val="22"/>
          <w:szCs w:val="22"/>
          <w:lang w:val="pl-PL"/>
        </w:rPr>
        <w:t>ą</w:t>
      </w:r>
      <w:r w:rsidRPr="00C918AB">
        <w:rPr>
          <w:rFonts w:ascii="Arial" w:hAnsi="Arial" w:cs="Arial"/>
          <w:sz w:val="22"/>
          <w:szCs w:val="22"/>
          <w:lang w:val="pl-PL"/>
        </w:rPr>
        <w:t>zania podj</w:t>
      </w:r>
      <w:r w:rsidRPr="00C918AB">
        <w:rPr>
          <w:rFonts w:ascii="Arial" w:hAnsi="Arial" w:cs="Arial" w:hint="eastAsia"/>
          <w:sz w:val="22"/>
          <w:szCs w:val="22"/>
          <w:lang w:val="pl-PL"/>
        </w:rPr>
        <w:t>ę</w:t>
      </w:r>
      <w:r w:rsidRPr="00C918AB">
        <w:rPr>
          <w:rFonts w:ascii="Arial" w:hAnsi="Arial" w:cs="Arial"/>
          <w:sz w:val="22"/>
          <w:szCs w:val="22"/>
          <w:lang w:val="pl-PL"/>
        </w:rPr>
        <w:t>te przez Strony w niniejszym paragrafie pozostaj</w:t>
      </w:r>
      <w:r w:rsidRPr="00C918AB">
        <w:rPr>
          <w:rFonts w:ascii="Arial" w:hAnsi="Arial" w:cs="Arial" w:hint="eastAsia"/>
          <w:sz w:val="22"/>
          <w:szCs w:val="22"/>
          <w:lang w:val="pl-PL"/>
        </w:rPr>
        <w:t>ą</w:t>
      </w:r>
      <w:r w:rsidRPr="00C918AB">
        <w:rPr>
          <w:rFonts w:ascii="Arial" w:hAnsi="Arial" w:cs="Arial"/>
          <w:sz w:val="22"/>
          <w:szCs w:val="22"/>
          <w:lang w:val="pl-PL"/>
        </w:rPr>
        <w:t xml:space="preserve"> w mocy w czasie trwania, jak i po zako</w:t>
      </w:r>
      <w:r w:rsidRPr="00C918AB">
        <w:rPr>
          <w:rFonts w:ascii="Arial" w:hAnsi="Arial" w:cs="Arial" w:hint="eastAsia"/>
          <w:sz w:val="22"/>
          <w:szCs w:val="22"/>
          <w:lang w:val="pl-PL"/>
        </w:rPr>
        <w:t>ń</w:t>
      </w:r>
      <w:r w:rsidRPr="00C918AB">
        <w:rPr>
          <w:rFonts w:ascii="Arial" w:hAnsi="Arial" w:cs="Arial"/>
          <w:sz w:val="22"/>
          <w:szCs w:val="22"/>
          <w:lang w:val="pl-PL"/>
        </w:rPr>
        <w:t>czeniu umowy.</w:t>
      </w:r>
    </w:p>
    <w:p w14:paraId="3D09490A" w14:textId="77777777" w:rsidR="000655B6" w:rsidRDefault="000655B6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2843D45C" w14:textId="77777777" w:rsidR="00C918AB" w:rsidRDefault="00C918AB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>
        <w:rPr>
          <w:rFonts w:ascii="Arial" w:hAnsi="Arial" w:cs="Arial"/>
          <w:b/>
          <w:sz w:val="22"/>
          <w:szCs w:val="22"/>
          <w:lang w:val="pl-PL"/>
        </w:rPr>
        <w:t>12</w:t>
      </w:r>
    </w:p>
    <w:p w14:paraId="4D368B16" w14:textId="77777777" w:rsidR="008F6ABE" w:rsidRDefault="00C918AB" w:rsidP="00CE5EEB">
      <w:pPr>
        <w:pStyle w:val="Akapitzlist"/>
        <w:numPr>
          <w:ilvl w:val="0"/>
          <w:numId w:val="16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C918AB">
        <w:rPr>
          <w:rFonts w:ascii="Arial" w:hAnsi="Arial" w:cs="Arial"/>
          <w:sz w:val="22"/>
          <w:szCs w:val="22"/>
          <w:lang w:val="pl-PL"/>
        </w:rPr>
        <w:t>Osob</w:t>
      </w:r>
      <w:r w:rsidRPr="00C918AB">
        <w:rPr>
          <w:rFonts w:ascii="Arial" w:hAnsi="Arial" w:cs="Arial" w:hint="eastAsia"/>
          <w:sz w:val="22"/>
          <w:szCs w:val="22"/>
          <w:lang w:val="pl-PL"/>
        </w:rPr>
        <w:t>ą</w:t>
      </w:r>
      <w:r w:rsidRPr="00C918AB">
        <w:rPr>
          <w:rFonts w:ascii="Arial" w:hAnsi="Arial" w:cs="Arial"/>
          <w:sz w:val="22"/>
          <w:szCs w:val="22"/>
          <w:lang w:val="pl-PL"/>
        </w:rPr>
        <w:t xml:space="preserve"> reprezentuj</w:t>
      </w:r>
      <w:r w:rsidRPr="00C918AB">
        <w:rPr>
          <w:rFonts w:ascii="Arial" w:hAnsi="Arial" w:cs="Arial" w:hint="eastAsia"/>
          <w:sz w:val="22"/>
          <w:szCs w:val="22"/>
          <w:lang w:val="pl-PL"/>
        </w:rPr>
        <w:t>ą</w:t>
      </w:r>
      <w:r w:rsidRPr="00C918AB">
        <w:rPr>
          <w:rFonts w:ascii="Arial" w:hAnsi="Arial" w:cs="Arial"/>
          <w:sz w:val="22"/>
          <w:szCs w:val="22"/>
          <w:lang w:val="pl-PL"/>
        </w:rPr>
        <w:t>c</w:t>
      </w:r>
      <w:r w:rsidRPr="00C918AB">
        <w:rPr>
          <w:rFonts w:ascii="Arial" w:hAnsi="Arial" w:cs="Arial" w:hint="eastAsia"/>
          <w:sz w:val="22"/>
          <w:szCs w:val="22"/>
          <w:lang w:val="pl-PL"/>
        </w:rPr>
        <w:t>ą</w:t>
      </w:r>
      <w:r w:rsidRPr="00C918AB">
        <w:rPr>
          <w:rFonts w:ascii="Arial" w:hAnsi="Arial" w:cs="Arial"/>
          <w:sz w:val="22"/>
          <w:szCs w:val="22"/>
          <w:lang w:val="pl-PL"/>
        </w:rPr>
        <w:t xml:space="preserve"> Zamawiaj</w:t>
      </w:r>
      <w:r w:rsidRPr="00C918AB">
        <w:rPr>
          <w:rFonts w:ascii="Arial" w:hAnsi="Arial" w:cs="Arial" w:hint="eastAsia"/>
          <w:sz w:val="22"/>
          <w:szCs w:val="22"/>
          <w:lang w:val="pl-PL"/>
        </w:rPr>
        <w:t>ą</w:t>
      </w:r>
      <w:r w:rsidRPr="00C918AB">
        <w:rPr>
          <w:rFonts w:ascii="Arial" w:hAnsi="Arial" w:cs="Arial"/>
          <w:sz w:val="22"/>
          <w:szCs w:val="22"/>
          <w:lang w:val="pl-PL"/>
        </w:rPr>
        <w:t>cego w kontaktach w zakresie realizacji umowy jest Kierownik Oddzia</w:t>
      </w:r>
      <w:r w:rsidRPr="00C918AB">
        <w:rPr>
          <w:rFonts w:ascii="Arial" w:hAnsi="Arial" w:cs="Arial" w:hint="eastAsia"/>
          <w:sz w:val="22"/>
          <w:szCs w:val="22"/>
          <w:lang w:val="pl-PL"/>
        </w:rPr>
        <w:t>ł</w:t>
      </w:r>
      <w:r w:rsidRPr="00C918AB">
        <w:rPr>
          <w:rFonts w:ascii="Arial" w:hAnsi="Arial" w:cs="Arial"/>
          <w:sz w:val="22"/>
          <w:szCs w:val="22"/>
          <w:lang w:val="pl-PL"/>
        </w:rPr>
        <w:t>u Gospodarczego S</w:t>
      </w:r>
      <w:r w:rsidRPr="00C918AB">
        <w:rPr>
          <w:rFonts w:ascii="Arial" w:hAnsi="Arial" w:cs="Arial" w:hint="eastAsia"/>
          <w:sz w:val="22"/>
          <w:szCs w:val="22"/>
          <w:lang w:val="pl-PL"/>
        </w:rPr>
        <w:t>ą</w:t>
      </w:r>
      <w:r w:rsidRPr="00C918AB">
        <w:rPr>
          <w:rFonts w:ascii="Arial" w:hAnsi="Arial" w:cs="Arial"/>
          <w:sz w:val="22"/>
          <w:szCs w:val="22"/>
          <w:lang w:val="pl-PL"/>
        </w:rPr>
        <w:t>du Okr</w:t>
      </w:r>
      <w:r w:rsidRPr="00C918AB">
        <w:rPr>
          <w:rFonts w:ascii="Arial" w:hAnsi="Arial" w:cs="Arial" w:hint="eastAsia"/>
          <w:sz w:val="22"/>
          <w:szCs w:val="22"/>
          <w:lang w:val="pl-PL"/>
        </w:rPr>
        <w:t>ę</w:t>
      </w:r>
      <w:r w:rsidRPr="00C918AB">
        <w:rPr>
          <w:rFonts w:ascii="Arial" w:hAnsi="Arial" w:cs="Arial"/>
          <w:sz w:val="22"/>
          <w:szCs w:val="22"/>
          <w:lang w:val="pl-PL"/>
        </w:rPr>
        <w:t>gowego w Krakowie.</w:t>
      </w:r>
    </w:p>
    <w:p w14:paraId="71CBD096" w14:textId="77777777" w:rsidR="00C918AB" w:rsidRPr="008F6ABE" w:rsidRDefault="00C918AB" w:rsidP="00CE5EEB">
      <w:pPr>
        <w:pStyle w:val="Akapitzlist"/>
        <w:numPr>
          <w:ilvl w:val="0"/>
          <w:numId w:val="16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8F6ABE">
        <w:rPr>
          <w:rFonts w:ascii="Arial" w:hAnsi="Arial" w:cs="Arial"/>
          <w:sz w:val="22"/>
          <w:szCs w:val="22"/>
          <w:lang w:val="pl-PL"/>
        </w:rPr>
        <w:t>Osob</w:t>
      </w:r>
      <w:r w:rsidRPr="008F6ABE">
        <w:rPr>
          <w:rFonts w:ascii="Arial" w:hAnsi="Arial" w:cs="Arial" w:hint="eastAsia"/>
          <w:sz w:val="22"/>
          <w:szCs w:val="22"/>
          <w:lang w:val="pl-PL"/>
        </w:rPr>
        <w:t>ą</w:t>
      </w:r>
      <w:r w:rsidRPr="008F6ABE">
        <w:rPr>
          <w:rFonts w:ascii="Arial" w:hAnsi="Arial" w:cs="Arial"/>
          <w:sz w:val="22"/>
          <w:szCs w:val="22"/>
          <w:lang w:val="pl-PL"/>
        </w:rPr>
        <w:t xml:space="preserve"> uprawnion</w:t>
      </w:r>
      <w:r w:rsidRPr="008F6ABE">
        <w:rPr>
          <w:rFonts w:ascii="Arial" w:hAnsi="Arial" w:cs="Arial" w:hint="eastAsia"/>
          <w:sz w:val="22"/>
          <w:szCs w:val="22"/>
          <w:lang w:val="pl-PL"/>
        </w:rPr>
        <w:t>ą</w:t>
      </w:r>
      <w:r w:rsidRPr="008F6ABE">
        <w:rPr>
          <w:rFonts w:ascii="Arial" w:hAnsi="Arial" w:cs="Arial"/>
          <w:sz w:val="22"/>
          <w:szCs w:val="22"/>
          <w:lang w:val="pl-PL"/>
        </w:rPr>
        <w:t xml:space="preserve"> do reprezentacji Wykonawcy przy</w:t>
      </w:r>
      <w:r w:rsidR="008F6ABE">
        <w:rPr>
          <w:rFonts w:ascii="Arial" w:hAnsi="Arial" w:cs="Arial"/>
          <w:sz w:val="22"/>
          <w:szCs w:val="22"/>
          <w:lang w:val="pl-PL"/>
        </w:rPr>
        <w:t xml:space="preserve"> realizacji umowy jest …</w:t>
      </w:r>
      <w:r w:rsidRPr="008F6ABE">
        <w:rPr>
          <w:rFonts w:ascii="Arial" w:hAnsi="Arial" w:cs="Arial"/>
          <w:sz w:val="22"/>
          <w:szCs w:val="22"/>
          <w:lang w:val="pl-PL"/>
        </w:rPr>
        <w:t xml:space="preserve"> lub inna osoba, o której Wykonawca powiadomi pisemnie Zamawiaj</w:t>
      </w:r>
      <w:r w:rsidRPr="008F6ABE">
        <w:rPr>
          <w:rFonts w:ascii="Arial" w:hAnsi="Arial" w:cs="Arial" w:hint="eastAsia"/>
          <w:sz w:val="22"/>
          <w:szCs w:val="22"/>
          <w:lang w:val="pl-PL"/>
        </w:rPr>
        <w:t>ą</w:t>
      </w:r>
      <w:r w:rsidRPr="008F6ABE">
        <w:rPr>
          <w:rFonts w:ascii="Arial" w:hAnsi="Arial" w:cs="Arial"/>
          <w:sz w:val="22"/>
          <w:szCs w:val="22"/>
          <w:lang w:val="pl-PL"/>
        </w:rPr>
        <w:t xml:space="preserve">cego.  </w:t>
      </w:r>
    </w:p>
    <w:p w14:paraId="330E0BAB" w14:textId="77777777" w:rsidR="00C918AB" w:rsidRDefault="00C918AB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3CE27EA8" w14:textId="77777777" w:rsidR="00B31A59" w:rsidRDefault="00B31A59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>
        <w:rPr>
          <w:rFonts w:ascii="Arial" w:hAnsi="Arial" w:cs="Arial"/>
          <w:b/>
          <w:sz w:val="22"/>
          <w:szCs w:val="22"/>
          <w:lang w:val="pl-PL"/>
        </w:rPr>
        <w:t>13</w:t>
      </w:r>
    </w:p>
    <w:p w14:paraId="5821BD36" w14:textId="77777777" w:rsidR="00F250BF" w:rsidRPr="00B31A59" w:rsidRDefault="00F250BF" w:rsidP="00CE5EEB">
      <w:pPr>
        <w:pStyle w:val="Akapitzlist"/>
        <w:numPr>
          <w:ilvl w:val="0"/>
          <w:numId w:val="1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B31A59">
        <w:rPr>
          <w:rFonts w:ascii="Arial" w:hAnsi="Arial" w:cs="Arial"/>
          <w:sz w:val="22"/>
          <w:szCs w:val="22"/>
          <w:lang w:val="pl-PL"/>
        </w:rPr>
        <w:t>Wykonawca zapłaci Zamawiającemu kary umowne za:</w:t>
      </w:r>
    </w:p>
    <w:p w14:paraId="216493B7" w14:textId="77777777" w:rsidR="00142C2E" w:rsidRDefault="00F250BF" w:rsidP="00CE5EEB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9F0623">
        <w:rPr>
          <w:rFonts w:ascii="Arial" w:hAnsi="Arial" w:cs="Arial"/>
          <w:sz w:val="22"/>
          <w:szCs w:val="22"/>
          <w:lang w:val="pl-PL"/>
        </w:rPr>
        <w:t>nie podjęcie czynności naprawczych</w:t>
      </w:r>
      <w:r w:rsidR="00A826D6" w:rsidRPr="009F0623">
        <w:rPr>
          <w:rFonts w:ascii="Arial" w:hAnsi="Arial" w:cs="Arial"/>
          <w:sz w:val="22"/>
          <w:szCs w:val="22"/>
          <w:lang w:val="pl-PL"/>
        </w:rPr>
        <w:t xml:space="preserve"> w</w:t>
      </w:r>
      <w:r w:rsidRPr="009F0623">
        <w:rPr>
          <w:rFonts w:ascii="Arial" w:hAnsi="Arial" w:cs="Arial"/>
          <w:sz w:val="22"/>
          <w:szCs w:val="22"/>
          <w:lang w:val="pl-PL"/>
        </w:rPr>
        <w:t xml:space="preserve"> terminie określonym w §</w:t>
      </w:r>
      <w:r w:rsidR="00EE6E77" w:rsidRPr="009F0623">
        <w:rPr>
          <w:rFonts w:ascii="Arial" w:hAnsi="Arial" w:cs="Arial"/>
          <w:sz w:val="22"/>
          <w:szCs w:val="22"/>
          <w:lang w:val="pl-PL"/>
        </w:rPr>
        <w:t> </w:t>
      </w:r>
      <w:r w:rsidR="00142C2E">
        <w:rPr>
          <w:rFonts w:ascii="Arial" w:hAnsi="Arial" w:cs="Arial"/>
          <w:sz w:val="22"/>
          <w:szCs w:val="22"/>
          <w:lang w:val="pl-PL"/>
        </w:rPr>
        <w:t>4</w:t>
      </w:r>
      <w:r w:rsidRPr="009F0623">
        <w:rPr>
          <w:rFonts w:ascii="Arial" w:hAnsi="Arial" w:cs="Arial"/>
          <w:sz w:val="22"/>
          <w:szCs w:val="22"/>
          <w:lang w:val="pl-PL"/>
        </w:rPr>
        <w:t xml:space="preserve"> ust.</w:t>
      </w:r>
      <w:r w:rsidR="00EE6E77" w:rsidRPr="009F0623">
        <w:rPr>
          <w:rFonts w:ascii="Arial" w:hAnsi="Arial" w:cs="Arial"/>
          <w:sz w:val="22"/>
          <w:szCs w:val="22"/>
          <w:lang w:val="pl-PL"/>
        </w:rPr>
        <w:t> </w:t>
      </w:r>
      <w:r w:rsidRPr="009F0623">
        <w:rPr>
          <w:rFonts w:ascii="Arial" w:hAnsi="Arial" w:cs="Arial"/>
          <w:sz w:val="22"/>
          <w:szCs w:val="22"/>
          <w:lang w:val="pl-PL"/>
        </w:rPr>
        <w:t xml:space="preserve">2 </w:t>
      </w:r>
      <w:r w:rsidR="00496EE7" w:rsidRPr="009F0623">
        <w:rPr>
          <w:rFonts w:ascii="Arial" w:hAnsi="Arial" w:cs="Arial"/>
          <w:sz w:val="22"/>
          <w:szCs w:val="22"/>
          <w:lang w:val="pl-PL"/>
        </w:rPr>
        <w:t>w </w:t>
      </w:r>
      <w:r w:rsidRPr="009F0623">
        <w:rPr>
          <w:rFonts w:ascii="Arial" w:hAnsi="Arial" w:cs="Arial"/>
          <w:sz w:val="22"/>
          <w:szCs w:val="22"/>
          <w:lang w:val="pl-PL"/>
        </w:rPr>
        <w:t xml:space="preserve">wysokości </w:t>
      </w:r>
      <w:r w:rsidR="007636A3" w:rsidRPr="009F0623">
        <w:rPr>
          <w:rFonts w:ascii="Arial" w:hAnsi="Arial" w:cs="Arial"/>
          <w:sz w:val="22"/>
          <w:szCs w:val="22"/>
          <w:lang w:val="pl-PL"/>
        </w:rPr>
        <w:t>4</w:t>
      </w:r>
      <w:r w:rsidRPr="009F0623">
        <w:rPr>
          <w:rFonts w:ascii="Arial" w:hAnsi="Arial" w:cs="Arial"/>
          <w:sz w:val="22"/>
          <w:szCs w:val="22"/>
          <w:lang w:val="pl-PL"/>
        </w:rPr>
        <w:t>0</w:t>
      </w:r>
      <w:r w:rsidR="00AA0D38" w:rsidRPr="009F0623">
        <w:rPr>
          <w:rFonts w:ascii="Arial" w:hAnsi="Arial" w:cs="Arial"/>
          <w:sz w:val="22"/>
          <w:szCs w:val="22"/>
          <w:lang w:val="pl-PL"/>
        </w:rPr>
        <w:t>,00 </w:t>
      </w:r>
      <w:r w:rsidRPr="009F0623">
        <w:rPr>
          <w:rFonts w:ascii="Arial" w:hAnsi="Arial" w:cs="Arial"/>
          <w:sz w:val="22"/>
          <w:szCs w:val="22"/>
          <w:lang w:val="pl-PL"/>
        </w:rPr>
        <w:t xml:space="preserve">zł za każdą godzinę </w:t>
      </w:r>
      <w:r w:rsidR="005E0AA9">
        <w:rPr>
          <w:rFonts w:ascii="Arial" w:hAnsi="Arial" w:cs="Arial"/>
          <w:sz w:val="22"/>
          <w:szCs w:val="22"/>
          <w:lang w:val="pl-PL"/>
        </w:rPr>
        <w:t>zwłoki</w:t>
      </w:r>
      <w:r w:rsidR="002B2485" w:rsidRPr="009F0623">
        <w:rPr>
          <w:rFonts w:ascii="Arial" w:hAnsi="Arial" w:cs="Arial"/>
          <w:sz w:val="22"/>
          <w:szCs w:val="22"/>
          <w:lang w:val="pl-PL"/>
        </w:rPr>
        <w:t>,</w:t>
      </w:r>
    </w:p>
    <w:p w14:paraId="2A8397D1" w14:textId="77777777" w:rsidR="00E06266" w:rsidRDefault="00C76963" w:rsidP="00CE5EEB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142C2E">
        <w:rPr>
          <w:rFonts w:ascii="Arial" w:hAnsi="Arial" w:cs="Arial"/>
          <w:sz w:val="22"/>
          <w:szCs w:val="22"/>
          <w:lang w:val="pl-PL"/>
        </w:rPr>
        <w:t xml:space="preserve">nie uwolnienie osób uwięzionych w </w:t>
      </w:r>
      <w:r w:rsidR="00931A1F" w:rsidRPr="00142C2E">
        <w:rPr>
          <w:rFonts w:ascii="Arial" w:hAnsi="Arial" w:cs="Arial"/>
          <w:sz w:val="22"/>
          <w:szCs w:val="22"/>
          <w:lang w:val="pl-PL"/>
        </w:rPr>
        <w:t>windzie</w:t>
      </w:r>
      <w:r w:rsidRPr="00142C2E">
        <w:rPr>
          <w:rFonts w:ascii="Arial" w:hAnsi="Arial" w:cs="Arial"/>
          <w:sz w:val="22"/>
          <w:szCs w:val="22"/>
          <w:lang w:val="pl-PL"/>
        </w:rPr>
        <w:t xml:space="preserve"> w </w:t>
      </w:r>
      <w:r w:rsidR="00440C69" w:rsidRPr="00142C2E">
        <w:rPr>
          <w:rFonts w:ascii="Arial" w:hAnsi="Arial" w:cs="Arial"/>
          <w:sz w:val="22"/>
          <w:szCs w:val="22"/>
          <w:lang w:val="pl-PL"/>
        </w:rPr>
        <w:t>czasie</w:t>
      </w:r>
      <w:r w:rsidRPr="00142C2E">
        <w:rPr>
          <w:rFonts w:ascii="Arial" w:hAnsi="Arial" w:cs="Arial"/>
          <w:sz w:val="22"/>
          <w:szCs w:val="22"/>
          <w:lang w:val="pl-PL"/>
        </w:rPr>
        <w:t xml:space="preserve"> określonym w § </w:t>
      </w:r>
      <w:r w:rsidR="00142C2E">
        <w:rPr>
          <w:rFonts w:ascii="Arial" w:hAnsi="Arial" w:cs="Arial"/>
          <w:sz w:val="22"/>
          <w:szCs w:val="22"/>
          <w:lang w:val="pl-PL"/>
        </w:rPr>
        <w:t>4</w:t>
      </w:r>
      <w:r w:rsidRPr="00142C2E">
        <w:rPr>
          <w:rFonts w:ascii="Arial" w:hAnsi="Arial" w:cs="Arial"/>
          <w:sz w:val="22"/>
          <w:szCs w:val="22"/>
          <w:lang w:val="pl-PL"/>
        </w:rPr>
        <w:t xml:space="preserve"> ust. 3</w:t>
      </w:r>
      <w:r w:rsidR="00496EE7" w:rsidRPr="00142C2E">
        <w:rPr>
          <w:rFonts w:ascii="Arial" w:hAnsi="Arial" w:cs="Arial"/>
          <w:sz w:val="22"/>
          <w:szCs w:val="22"/>
          <w:lang w:val="pl-PL"/>
        </w:rPr>
        <w:t xml:space="preserve"> w wysokości 0,</w:t>
      </w:r>
      <w:r w:rsidR="007636A3" w:rsidRPr="00142C2E">
        <w:rPr>
          <w:rFonts w:ascii="Arial" w:hAnsi="Arial" w:cs="Arial"/>
          <w:sz w:val="22"/>
          <w:szCs w:val="22"/>
          <w:lang w:val="pl-PL"/>
        </w:rPr>
        <w:t>4</w:t>
      </w:r>
      <w:r w:rsidR="00496EE7" w:rsidRPr="00142C2E">
        <w:rPr>
          <w:rFonts w:ascii="Arial" w:hAnsi="Arial" w:cs="Arial"/>
          <w:sz w:val="22"/>
          <w:szCs w:val="22"/>
          <w:lang w:val="pl-PL"/>
        </w:rPr>
        <w:t> % wynagrodzenia umownego brutto ustalonego w § </w:t>
      </w:r>
      <w:r w:rsidR="00E06266">
        <w:rPr>
          <w:rFonts w:ascii="Arial" w:hAnsi="Arial" w:cs="Arial"/>
          <w:sz w:val="22"/>
          <w:szCs w:val="22"/>
          <w:lang w:val="pl-PL"/>
        </w:rPr>
        <w:t>10</w:t>
      </w:r>
      <w:r w:rsidR="00496EE7" w:rsidRPr="00142C2E">
        <w:rPr>
          <w:rFonts w:ascii="Arial" w:hAnsi="Arial" w:cs="Arial"/>
          <w:sz w:val="22"/>
          <w:szCs w:val="22"/>
          <w:lang w:val="pl-PL"/>
        </w:rPr>
        <w:t xml:space="preserve"> ust. </w:t>
      </w:r>
      <w:r w:rsidR="00A566B4" w:rsidRPr="00142C2E">
        <w:rPr>
          <w:rFonts w:ascii="Arial" w:hAnsi="Arial" w:cs="Arial"/>
          <w:sz w:val="22"/>
          <w:szCs w:val="22"/>
          <w:lang w:val="pl-PL"/>
        </w:rPr>
        <w:t>1</w:t>
      </w:r>
      <w:r w:rsidR="00496EE7" w:rsidRPr="00142C2E">
        <w:rPr>
          <w:rFonts w:ascii="Arial" w:hAnsi="Arial" w:cs="Arial"/>
          <w:sz w:val="22"/>
          <w:szCs w:val="22"/>
          <w:lang w:val="pl-PL"/>
        </w:rPr>
        <w:t xml:space="preserve">, </w:t>
      </w:r>
      <w:r w:rsidR="002B2485" w:rsidRPr="00142C2E">
        <w:rPr>
          <w:rFonts w:ascii="Arial" w:hAnsi="Arial" w:cs="Arial"/>
          <w:sz w:val="22"/>
          <w:szCs w:val="22"/>
          <w:lang w:val="pl-PL"/>
        </w:rPr>
        <w:t>za każde niedotrzymanie terminu,</w:t>
      </w:r>
    </w:p>
    <w:p w14:paraId="1563F995" w14:textId="77777777" w:rsidR="00E06266" w:rsidRDefault="00F250BF" w:rsidP="00CE5EEB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E06266">
        <w:rPr>
          <w:rFonts w:ascii="Arial" w:hAnsi="Arial" w:cs="Arial"/>
          <w:sz w:val="22"/>
          <w:szCs w:val="22"/>
          <w:lang w:val="pl-PL"/>
        </w:rPr>
        <w:t xml:space="preserve">nie wykonanie naprawy </w:t>
      </w:r>
      <w:r w:rsidR="00931A1F" w:rsidRPr="00E06266">
        <w:rPr>
          <w:rFonts w:ascii="Arial" w:hAnsi="Arial" w:cs="Arial"/>
          <w:sz w:val="22"/>
          <w:szCs w:val="22"/>
          <w:lang w:val="pl-PL"/>
        </w:rPr>
        <w:t>wind</w:t>
      </w:r>
      <w:r w:rsidRPr="00E06266">
        <w:rPr>
          <w:rFonts w:ascii="Arial" w:hAnsi="Arial" w:cs="Arial"/>
          <w:sz w:val="22"/>
          <w:szCs w:val="22"/>
          <w:lang w:val="pl-PL"/>
        </w:rPr>
        <w:t xml:space="preserve"> w terminach określonych w §</w:t>
      </w:r>
      <w:r w:rsidR="00EE6E77" w:rsidRPr="00E06266">
        <w:rPr>
          <w:rFonts w:ascii="Arial" w:hAnsi="Arial" w:cs="Arial"/>
          <w:sz w:val="22"/>
          <w:szCs w:val="22"/>
          <w:lang w:val="pl-PL"/>
        </w:rPr>
        <w:t> </w:t>
      </w:r>
      <w:r w:rsidR="00E06266">
        <w:rPr>
          <w:rFonts w:ascii="Arial" w:hAnsi="Arial" w:cs="Arial"/>
          <w:sz w:val="22"/>
          <w:szCs w:val="22"/>
          <w:lang w:val="pl-PL"/>
        </w:rPr>
        <w:t>5</w:t>
      </w:r>
      <w:r w:rsidRPr="00E06266">
        <w:rPr>
          <w:rFonts w:ascii="Arial" w:hAnsi="Arial" w:cs="Arial"/>
          <w:sz w:val="22"/>
          <w:szCs w:val="22"/>
          <w:lang w:val="pl-PL"/>
        </w:rPr>
        <w:t xml:space="preserve"> </w:t>
      </w:r>
      <w:r w:rsidR="00496EE7" w:rsidRPr="00E06266">
        <w:rPr>
          <w:rFonts w:ascii="Arial" w:hAnsi="Arial" w:cs="Arial"/>
          <w:sz w:val="22"/>
          <w:szCs w:val="22"/>
          <w:lang w:val="pl-PL"/>
        </w:rPr>
        <w:t>w </w:t>
      </w:r>
      <w:r w:rsidRPr="00E06266">
        <w:rPr>
          <w:rFonts w:ascii="Arial" w:hAnsi="Arial" w:cs="Arial"/>
          <w:sz w:val="22"/>
          <w:szCs w:val="22"/>
          <w:lang w:val="pl-PL"/>
        </w:rPr>
        <w:t xml:space="preserve">wysokości </w:t>
      </w:r>
      <w:r w:rsidR="007636A3" w:rsidRPr="00E06266">
        <w:rPr>
          <w:rFonts w:ascii="Arial" w:hAnsi="Arial" w:cs="Arial"/>
          <w:sz w:val="22"/>
          <w:szCs w:val="22"/>
          <w:lang w:val="pl-PL"/>
        </w:rPr>
        <w:t>70</w:t>
      </w:r>
      <w:r w:rsidR="00AA0D38" w:rsidRPr="00E06266">
        <w:rPr>
          <w:rFonts w:ascii="Arial" w:hAnsi="Arial" w:cs="Arial"/>
          <w:sz w:val="22"/>
          <w:szCs w:val="22"/>
          <w:lang w:val="pl-PL"/>
        </w:rPr>
        <w:t>,00</w:t>
      </w:r>
      <w:r w:rsidRPr="00E06266">
        <w:rPr>
          <w:rFonts w:ascii="Arial" w:hAnsi="Arial" w:cs="Arial"/>
          <w:sz w:val="22"/>
          <w:szCs w:val="22"/>
          <w:lang w:val="pl-PL"/>
        </w:rPr>
        <w:t xml:space="preserve"> zł za  każdy dzień </w:t>
      </w:r>
      <w:r w:rsidR="005E0AA9" w:rsidRPr="00E06266">
        <w:rPr>
          <w:rFonts w:ascii="Arial" w:hAnsi="Arial" w:cs="Arial"/>
          <w:sz w:val="22"/>
          <w:szCs w:val="22"/>
          <w:lang w:val="pl-PL"/>
        </w:rPr>
        <w:t>zwłoki</w:t>
      </w:r>
      <w:r w:rsidR="002B2485" w:rsidRPr="00E06266">
        <w:rPr>
          <w:rFonts w:ascii="Arial" w:hAnsi="Arial" w:cs="Arial"/>
          <w:sz w:val="22"/>
          <w:szCs w:val="22"/>
          <w:lang w:val="pl-PL"/>
        </w:rPr>
        <w:t>,</w:t>
      </w:r>
    </w:p>
    <w:p w14:paraId="376A75A3" w14:textId="77777777" w:rsidR="00A566B4" w:rsidRPr="00E06266" w:rsidRDefault="00823589" w:rsidP="00CE5EEB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E06266">
        <w:rPr>
          <w:rFonts w:ascii="Arial" w:hAnsi="Arial" w:cs="Arial"/>
          <w:sz w:val="22"/>
          <w:szCs w:val="22"/>
          <w:lang w:val="pl-PL"/>
        </w:rPr>
        <w:t>n</w:t>
      </w:r>
      <w:r w:rsidR="00A566B4" w:rsidRPr="00E06266">
        <w:rPr>
          <w:rFonts w:ascii="Arial" w:hAnsi="Arial" w:cs="Arial"/>
          <w:sz w:val="22"/>
          <w:szCs w:val="22"/>
          <w:lang w:val="pl-PL"/>
        </w:rPr>
        <w:t>ie wykonanie okresowego przeglądu wind</w:t>
      </w:r>
      <w:r w:rsidR="00440C69" w:rsidRPr="00E06266">
        <w:rPr>
          <w:rFonts w:ascii="Arial" w:hAnsi="Arial" w:cs="Arial"/>
          <w:sz w:val="22"/>
          <w:szCs w:val="22"/>
          <w:lang w:val="pl-PL"/>
        </w:rPr>
        <w:t>y</w:t>
      </w:r>
      <w:r w:rsidR="00A566B4" w:rsidRPr="00E06266">
        <w:rPr>
          <w:rFonts w:ascii="Arial" w:hAnsi="Arial" w:cs="Arial"/>
          <w:sz w:val="22"/>
          <w:szCs w:val="22"/>
          <w:lang w:val="pl-PL"/>
        </w:rPr>
        <w:t xml:space="preserve"> w terminie określonym w § 1 pkt. </w:t>
      </w:r>
      <w:r w:rsidR="00DE2DB0" w:rsidRPr="00E06266">
        <w:rPr>
          <w:rFonts w:ascii="Arial" w:hAnsi="Arial" w:cs="Arial"/>
          <w:sz w:val="22"/>
          <w:szCs w:val="22"/>
          <w:lang w:val="pl-PL"/>
        </w:rPr>
        <w:t>1</w:t>
      </w:r>
      <w:r w:rsidR="00162C51">
        <w:rPr>
          <w:rFonts w:ascii="Arial" w:hAnsi="Arial" w:cs="Arial"/>
          <w:sz w:val="22"/>
          <w:szCs w:val="22"/>
          <w:lang w:val="pl-PL"/>
        </w:rPr>
        <w:t xml:space="preserve">) </w:t>
      </w:r>
      <w:r w:rsidR="00A566B4" w:rsidRPr="00E06266">
        <w:rPr>
          <w:rFonts w:ascii="Arial" w:hAnsi="Arial" w:cs="Arial"/>
          <w:sz w:val="22"/>
          <w:szCs w:val="22"/>
          <w:lang w:val="pl-PL"/>
        </w:rPr>
        <w:t>w</w:t>
      </w:r>
      <w:r w:rsidR="00DE2DB0" w:rsidRPr="00E06266">
        <w:rPr>
          <w:rFonts w:ascii="Arial" w:hAnsi="Arial" w:cs="Arial"/>
          <w:sz w:val="22"/>
          <w:szCs w:val="22"/>
          <w:lang w:val="pl-PL"/>
        </w:rPr>
        <w:t> </w:t>
      </w:r>
      <w:r w:rsidR="00A566B4" w:rsidRPr="00E06266">
        <w:rPr>
          <w:rFonts w:ascii="Arial" w:hAnsi="Arial" w:cs="Arial"/>
          <w:sz w:val="22"/>
          <w:szCs w:val="22"/>
          <w:lang w:val="pl-PL"/>
        </w:rPr>
        <w:t xml:space="preserve">wysokości </w:t>
      </w:r>
      <w:r w:rsidR="007636A3" w:rsidRPr="00E06266">
        <w:rPr>
          <w:rFonts w:ascii="Arial" w:hAnsi="Arial" w:cs="Arial"/>
          <w:sz w:val="22"/>
          <w:szCs w:val="22"/>
          <w:lang w:val="pl-PL"/>
        </w:rPr>
        <w:t>7</w:t>
      </w:r>
      <w:r w:rsidR="00A566B4" w:rsidRPr="00E06266">
        <w:rPr>
          <w:rFonts w:ascii="Arial" w:hAnsi="Arial" w:cs="Arial"/>
          <w:sz w:val="22"/>
          <w:szCs w:val="22"/>
          <w:lang w:val="pl-PL"/>
        </w:rPr>
        <w:t>0,</w:t>
      </w:r>
      <w:r w:rsidR="00440C69" w:rsidRPr="00E06266">
        <w:rPr>
          <w:rFonts w:ascii="Arial" w:hAnsi="Arial" w:cs="Arial"/>
          <w:sz w:val="22"/>
          <w:szCs w:val="22"/>
          <w:lang w:val="pl-PL"/>
        </w:rPr>
        <w:t xml:space="preserve">00 zł za każdy dzień </w:t>
      </w:r>
      <w:r w:rsidR="005E0AA9" w:rsidRPr="00E06266">
        <w:rPr>
          <w:rFonts w:ascii="Arial" w:hAnsi="Arial" w:cs="Arial"/>
          <w:sz w:val="22"/>
          <w:szCs w:val="22"/>
          <w:lang w:val="pl-PL"/>
        </w:rPr>
        <w:t>zwłoki</w:t>
      </w:r>
      <w:r w:rsidR="00440C69" w:rsidRPr="00E06266">
        <w:rPr>
          <w:rFonts w:ascii="Arial" w:hAnsi="Arial" w:cs="Arial"/>
          <w:sz w:val="22"/>
          <w:szCs w:val="22"/>
          <w:lang w:val="pl-PL"/>
        </w:rPr>
        <w:t>, za każdy przypadek</w:t>
      </w:r>
      <w:r w:rsidR="002B2485" w:rsidRPr="00E06266">
        <w:rPr>
          <w:rFonts w:ascii="Arial" w:hAnsi="Arial" w:cs="Arial"/>
          <w:sz w:val="22"/>
          <w:szCs w:val="22"/>
          <w:lang w:val="pl-PL"/>
        </w:rPr>
        <w:t>,</w:t>
      </w:r>
    </w:p>
    <w:p w14:paraId="0A2FC403" w14:textId="67EE8272" w:rsidR="00867330" w:rsidRPr="00F90897" w:rsidRDefault="001B1870" w:rsidP="00CE5EEB">
      <w:pPr>
        <w:numPr>
          <w:ilvl w:val="0"/>
          <w:numId w:val="1"/>
        </w:numPr>
        <w:tabs>
          <w:tab w:val="clear" w:pos="720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F90897">
        <w:rPr>
          <w:rFonts w:ascii="Arial" w:hAnsi="Arial" w:cs="Arial"/>
          <w:sz w:val="22"/>
          <w:szCs w:val="22"/>
          <w:lang w:val="pl-PL"/>
        </w:rPr>
        <w:t>brak posiadania</w:t>
      </w:r>
      <w:r w:rsidR="00D96CAA" w:rsidRPr="00F90897">
        <w:rPr>
          <w:rFonts w:ascii="Arial" w:hAnsi="Arial" w:cs="Arial"/>
          <w:sz w:val="22"/>
          <w:szCs w:val="22"/>
          <w:lang w:val="pl-PL"/>
        </w:rPr>
        <w:t xml:space="preserve"> przez Wykonawcę ubezpieczenia </w:t>
      </w:r>
      <w:r w:rsidR="005154EF" w:rsidRPr="00F90897">
        <w:rPr>
          <w:rFonts w:ascii="Arial" w:hAnsi="Arial" w:cs="Arial"/>
          <w:sz w:val="22"/>
          <w:szCs w:val="22"/>
          <w:lang w:val="pl-PL"/>
        </w:rPr>
        <w:t xml:space="preserve">OC </w:t>
      </w:r>
      <w:r w:rsidR="00D96CAA" w:rsidRPr="00F90897">
        <w:rPr>
          <w:rFonts w:ascii="Arial" w:hAnsi="Arial" w:cs="Arial"/>
          <w:sz w:val="22"/>
          <w:szCs w:val="22"/>
          <w:lang w:val="pl-PL"/>
        </w:rPr>
        <w:t>na warunkach określonych w</w:t>
      </w:r>
      <w:r w:rsidR="007666BB" w:rsidRPr="00F90897">
        <w:rPr>
          <w:rFonts w:ascii="Arial" w:hAnsi="Arial" w:cs="Arial"/>
          <w:sz w:val="22"/>
          <w:szCs w:val="22"/>
          <w:lang w:val="pl-PL"/>
        </w:rPr>
        <w:t> </w:t>
      </w:r>
      <w:r w:rsidR="00D96CAA" w:rsidRPr="00F90897">
        <w:rPr>
          <w:rFonts w:ascii="Arial" w:hAnsi="Arial" w:cs="Arial"/>
          <w:sz w:val="22"/>
          <w:szCs w:val="22"/>
          <w:lang w:val="pl-PL"/>
        </w:rPr>
        <w:t>§</w:t>
      </w:r>
      <w:r w:rsidR="005154EF" w:rsidRPr="00F90897">
        <w:rPr>
          <w:rFonts w:ascii="Arial" w:hAnsi="Arial" w:cs="Arial"/>
          <w:sz w:val="22"/>
          <w:szCs w:val="22"/>
          <w:lang w:val="pl-PL"/>
        </w:rPr>
        <w:t> </w:t>
      </w:r>
      <w:r w:rsidR="00F90897">
        <w:rPr>
          <w:rFonts w:ascii="Arial" w:hAnsi="Arial" w:cs="Arial"/>
          <w:sz w:val="22"/>
          <w:szCs w:val="22"/>
          <w:lang w:val="pl-PL"/>
        </w:rPr>
        <w:t>18</w:t>
      </w:r>
      <w:r w:rsidR="007666BB" w:rsidRPr="00F90897">
        <w:rPr>
          <w:rFonts w:ascii="Arial" w:hAnsi="Arial" w:cs="Arial"/>
          <w:sz w:val="22"/>
          <w:szCs w:val="22"/>
          <w:lang w:val="pl-PL"/>
        </w:rPr>
        <w:t xml:space="preserve"> w wysokości </w:t>
      </w:r>
      <w:r w:rsidR="007636A3" w:rsidRPr="00F90897">
        <w:rPr>
          <w:rFonts w:ascii="Arial" w:hAnsi="Arial" w:cs="Arial"/>
          <w:sz w:val="22"/>
          <w:szCs w:val="22"/>
          <w:lang w:val="pl-PL"/>
        </w:rPr>
        <w:t>1</w:t>
      </w:r>
      <w:r w:rsidR="007666BB" w:rsidRPr="00F90897">
        <w:rPr>
          <w:rFonts w:ascii="Arial" w:hAnsi="Arial" w:cs="Arial"/>
          <w:sz w:val="22"/>
          <w:szCs w:val="22"/>
          <w:lang w:val="pl-PL"/>
        </w:rPr>
        <w:t xml:space="preserve"> % </w:t>
      </w:r>
      <w:r w:rsidR="002B064F" w:rsidRPr="00F90897">
        <w:rPr>
          <w:rFonts w:ascii="Arial" w:hAnsi="Arial" w:cs="Arial"/>
          <w:sz w:val="22"/>
          <w:szCs w:val="22"/>
          <w:lang w:val="pl-PL"/>
        </w:rPr>
        <w:t>wynagrodzenia umownego brutto ustalonego w § </w:t>
      </w:r>
      <w:r w:rsidR="00F90897">
        <w:rPr>
          <w:rFonts w:ascii="Arial" w:hAnsi="Arial" w:cs="Arial"/>
          <w:sz w:val="22"/>
          <w:szCs w:val="22"/>
          <w:lang w:val="pl-PL"/>
        </w:rPr>
        <w:t>10</w:t>
      </w:r>
      <w:r w:rsidR="002B064F" w:rsidRPr="00F90897">
        <w:rPr>
          <w:rFonts w:ascii="Arial" w:hAnsi="Arial" w:cs="Arial"/>
          <w:sz w:val="22"/>
          <w:szCs w:val="22"/>
          <w:lang w:val="pl-PL"/>
        </w:rPr>
        <w:t xml:space="preserve"> ust. 1</w:t>
      </w:r>
      <w:r w:rsidR="002B2485" w:rsidRPr="00F90897">
        <w:rPr>
          <w:rFonts w:ascii="Arial" w:hAnsi="Arial" w:cs="Arial"/>
          <w:sz w:val="22"/>
          <w:szCs w:val="22"/>
          <w:lang w:val="pl-PL"/>
        </w:rPr>
        <w:t>,</w:t>
      </w:r>
    </w:p>
    <w:p w14:paraId="657F59BD" w14:textId="47D3F0C0" w:rsidR="00A74F97" w:rsidRDefault="00EE6E77" w:rsidP="00CE5EEB">
      <w:pPr>
        <w:numPr>
          <w:ilvl w:val="0"/>
          <w:numId w:val="1"/>
        </w:numPr>
        <w:tabs>
          <w:tab w:val="clear" w:pos="720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F90897">
        <w:rPr>
          <w:rFonts w:ascii="Arial" w:hAnsi="Arial" w:cs="Arial"/>
          <w:sz w:val="22"/>
          <w:szCs w:val="22"/>
          <w:lang w:val="pl-PL"/>
        </w:rPr>
        <w:t xml:space="preserve">odstąpienie od umowy z przyczyn obciążających Wykonawcę w wysokości </w:t>
      </w:r>
      <w:r w:rsidR="00A72E36" w:rsidRPr="00F90897">
        <w:rPr>
          <w:rFonts w:ascii="Arial" w:hAnsi="Arial" w:cs="Arial"/>
          <w:sz w:val="22"/>
          <w:szCs w:val="22"/>
          <w:lang w:val="pl-PL"/>
        </w:rPr>
        <w:t>10 </w:t>
      </w:r>
      <w:r w:rsidRPr="00F90897">
        <w:rPr>
          <w:rFonts w:ascii="Arial" w:hAnsi="Arial" w:cs="Arial"/>
          <w:sz w:val="22"/>
          <w:szCs w:val="22"/>
          <w:lang w:val="pl-PL"/>
        </w:rPr>
        <w:t>% wynagrodzenia umownego brutto ustalonego w § </w:t>
      </w:r>
      <w:r w:rsidR="00867330" w:rsidRPr="00F90897">
        <w:rPr>
          <w:rFonts w:ascii="Arial" w:hAnsi="Arial" w:cs="Arial"/>
          <w:sz w:val="22"/>
          <w:szCs w:val="22"/>
          <w:lang w:val="pl-PL"/>
        </w:rPr>
        <w:t>10</w:t>
      </w:r>
      <w:r w:rsidRPr="00F90897">
        <w:rPr>
          <w:rFonts w:ascii="Arial" w:hAnsi="Arial" w:cs="Arial"/>
          <w:sz w:val="22"/>
          <w:szCs w:val="22"/>
          <w:lang w:val="pl-PL"/>
        </w:rPr>
        <w:t xml:space="preserve"> ust.</w:t>
      </w:r>
      <w:r w:rsidR="004429A5" w:rsidRPr="00F90897">
        <w:rPr>
          <w:rFonts w:ascii="Arial" w:hAnsi="Arial" w:cs="Arial"/>
          <w:sz w:val="22"/>
          <w:szCs w:val="22"/>
          <w:lang w:val="pl-PL"/>
        </w:rPr>
        <w:t xml:space="preserve"> 1</w:t>
      </w:r>
      <w:r w:rsidR="00ED2C07">
        <w:rPr>
          <w:rFonts w:ascii="Arial" w:hAnsi="Arial" w:cs="Arial"/>
          <w:sz w:val="22"/>
          <w:szCs w:val="22"/>
          <w:lang w:val="pl-PL"/>
        </w:rPr>
        <w:t>,</w:t>
      </w:r>
    </w:p>
    <w:p w14:paraId="69A9CBE6" w14:textId="109D5E44" w:rsidR="00374BD3" w:rsidRPr="00811C80" w:rsidRDefault="00374BD3" w:rsidP="00374BD3">
      <w:pPr>
        <w:numPr>
          <w:ilvl w:val="0"/>
          <w:numId w:val="1"/>
        </w:numPr>
        <w:tabs>
          <w:tab w:val="clear" w:pos="720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811C80">
        <w:rPr>
          <w:rFonts w:ascii="Arial" w:hAnsi="Arial" w:cs="Arial"/>
          <w:sz w:val="22"/>
          <w:szCs w:val="24"/>
          <w:lang w:val="pl-PL"/>
        </w:rPr>
        <w:lastRenderedPageBreak/>
        <w:t>nie przedłożeni</w:t>
      </w:r>
      <w:r w:rsidR="003B20E6">
        <w:rPr>
          <w:rFonts w:ascii="Arial" w:hAnsi="Arial" w:cs="Arial"/>
          <w:sz w:val="22"/>
          <w:szCs w:val="24"/>
          <w:lang w:val="pl-PL"/>
        </w:rPr>
        <w:t>e</w:t>
      </w:r>
      <w:r w:rsidRPr="00811C80">
        <w:rPr>
          <w:rFonts w:ascii="Arial" w:hAnsi="Arial" w:cs="Arial"/>
          <w:sz w:val="22"/>
          <w:szCs w:val="24"/>
          <w:lang w:val="pl-PL"/>
        </w:rPr>
        <w:t xml:space="preserve"> szczegółowych kalkulacji cen jednostkowych, o których mowa w § 2</w:t>
      </w:r>
      <w:r>
        <w:rPr>
          <w:rFonts w:ascii="Arial" w:hAnsi="Arial" w:cs="Arial"/>
          <w:sz w:val="22"/>
          <w:szCs w:val="24"/>
          <w:lang w:val="pl-PL"/>
        </w:rPr>
        <w:t>2</w:t>
      </w:r>
      <w:r w:rsidRPr="00811C80">
        <w:rPr>
          <w:rFonts w:ascii="Arial" w:hAnsi="Arial" w:cs="Arial"/>
          <w:sz w:val="22"/>
          <w:szCs w:val="24"/>
          <w:lang w:val="pl-PL"/>
        </w:rPr>
        <w:t xml:space="preserve"> ust. 2 niniejszej umowy lub innych dokumentów lub oświadczeń wymaganych w § 2</w:t>
      </w:r>
      <w:r>
        <w:rPr>
          <w:rFonts w:ascii="Arial" w:hAnsi="Arial" w:cs="Arial"/>
          <w:sz w:val="22"/>
          <w:szCs w:val="24"/>
          <w:lang w:val="pl-PL"/>
        </w:rPr>
        <w:t>2</w:t>
      </w:r>
      <w:r w:rsidRPr="00811C80">
        <w:rPr>
          <w:rFonts w:ascii="Arial" w:hAnsi="Arial" w:cs="Arial"/>
          <w:sz w:val="22"/>
          <w:szCs w:val="24"/>
          <w:lang w:val="pl-PL"/>
        </w:rPr>
        <w:t xml:space="preserve"> niniejszej umowy, w wysokości 50 zł za każdy dzień zwłoki w odniesieniu do każdego z przypadków, </w:t>
      </w:r>
    </w:p>
    <w:p w14:paraId="3200200E" w14:textId="77777777" w:rsidR="00374BD3" w:rsidRPr="00811C80" w:rsidRDefault="00374BD3" w:rsidP="00374BD3">
      <w:pPr>
        <w:numPr>
          <w:ilvl w:val="0"/>
          <w:numId w:val="1"/>
        </w:numPr>
        <w:tabs>
          <w:tab w:val="clear" w:pos="720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811C80">
        <w:rPr>
          <w:rFonts w:ascii="Arial" w:hAnsi="Arial" w:cs="Arial"/>
          <w:sz w:val="22"/>
          <w:szCs w:val="24"/>
          <w:lang w:val="pl-PL"/>
        </w:rPr>
        <w:t>brak zmiany wynagrodzenia przysługującego podwykonawcy zgodnie  z treścią § 2</w:t>
      </w:r>
      <w:r>
        <w:rPr>
          <w:rFonts w:ascii="Arial" w:hAnsi="Arial" w:cs="Arial"/>
          <w:sz w:val="22"/>
          <w:szCs w:val="24"/>
          <w:lang w:val="pl-PL"/>
        </w:rPr>
        <w:t>2</w:t>
      </w:r>
      <w:r w:rsidRPr="00811C80">
        <w:rPr>
          <w:rFonts w:ascii="Arial" w:hAnsi="Arial" w:cs="Arial"/>
          <w:sz w:val="22"/>
          <w:szCs w:val="24"/>
          <w:lang w:val="pl-PL"/>
        </w:rPr>
        <w:t xml:space="preserve"> ust. 11 umowy, w sytuacji, o której mowa w art. 439 ust. 5 ustawy PZP albo uchybienia terminowi, o którym mowa w § 2</w:t>
      </w:r>
      <w:r>
        <w:rPr>
          <w:rFonts w:ascii="Arial" w:hAnsi="Arial" w:cs="Arial"/>
          <w:sz w:val="22"/>
          <w:szCs w:val="24"/>
          <w:lang w:val="pl-PL"/>
        </w:rPr>
        <w:t>2</w:t>
      </w:r>
      <w:r w:rsidRPr="00811C80">
        <w:rPr>
          <w:rFonts w:ascii="Arial" w:hAnsi="Arial" w:cs="Arial"/>
          <w:sz w:val="22"/>
          <w:szCs w:val="24"/>
          <w:lang w:val="pl-PL"/>
        </w:rPr>
        <w:t xml:space="preserve"> ust.11 w wysokości 500 zł za każdy przypadek,</w:t>
      </w:r>
    </w:p>
    <w:p w14:paraId="49DA8955" w14:textId="0763EE38" w:rsidR="00374BD3" w:rsidRPr="00811C80" w:rsidRDefault="00374BD3" w:rsidP="00374BD3">
      <w:pPr>
        <w:numPr>
          <w:ilvl w:val="0"/>
          <w:numId w:val="1"/>
        </w:numPr>
        <w:tabs>
          <w:tab w:val="clear" w:pos="720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811C80">
        <w:rPr>
          <w:rFonts w:ascii="Arial" w:hAnsi="Arial" w:cs="Arial"/>
          <w:sz w:val="22"/>
          <w:szCs w:val="24"/>
          <w:lang w:val="pl-PL"/>
        </w:rPr>
        <w:t>brak zapłaty</w:t>
      </w:r>
      <w:r w:rsidR="00AC70C5">
        <w:rPr>
          <w:rFonts w:ascii="Arial" w:hAnsi="Arial" w:cs="Arial"/>
          <w:sz w:val="22"/>
          <w:szCs w:val="24"/>
          <w:lang w:val="pl-PL"/>
        </w:rPr>
        <w:t xml:space="preserve"> lub nieterminow</w:t>
      </w:r>
      <w:r w:rsidR="005C2ADE">
        <w:rPr>
          <w:rFonts w:ascii="Arial" w:hAnsi="Arial" w:cs="Arial"/>
          <w:sz w:val="22"/>
          <w:szCs w:val="24"/>
          <w:lang w:val="pl-PL"/>
        </w:rPr>
        <w:t>ą</w:t>
      </w:r>
      <w:r w:rsidR="00AC70C5">
        <w:rPr>
          <w:rFonts w:ascii="Arial" w:hAnsi="Arial" w:cs="Arial"/>
          <w:sz w:val="22"/>
          <w:szCs w:val="24"/>
          <w:lang w:val="pl-PL"/>
        </w:rPr>
        <w:t xml:space="preserve"> zapłat</w:t>
      </w:r>
      <w:r w:rsidR="005C2ADE">
        <w:rPr>
          <w:rFonts w:ascii="Arial" w:hAnsi="Arial" w:cs="Arial"/>
          <w:sz w:val="22"/>
          <w:szCs w:val="24"/>
          <w:lang w:val="pl-PL"/>
        </w:rPr>
        <w:t>ę</w:t>
      </w:r>
      <w:r w:rsidR="00AC70C5">
        <w:rPr>
          <w:rFonts w:ascii="Arial" w:hAnsi="Arial" w:cs="Arial"/>
          <w:sz w:val="22"/>
          <w:szCs w:val="24"/>
          <w:lang w:val="pl-PL"/>
        </w:rPr>
        <w:t xml:space="preserve"> wynagrodzenia </w:t>
      </w:r>
      <w:r w:rsidR="00F3730C">
        <w:rPr>
          <w:rFonts w:ascii="Arial" w:hAnsi="Arial" w:cs="Arial"/>
          <w:sz w:val="22"/>
          <w:szCs w:val="24"/>
          <w:lang w:val="pl-PL"/>
        </w:rPr>
        <w:t>należnego podwykonawcy z tyt</w:t>
      </w:r>
      <w:r w:rsidR="000B2D32">
        <w:rPr>
          <w:rFonts w:ascii="Arial" w:hAnsi="Arial" w:cs="Arial"/>
          <w:sz w:val="22"/>
          <w:szCs w:val="24"/>
          <w:lang w:val="pl-PL"/>
        </w:rPr>
        <w:t>u</w:t>
      </w:r>
      <w:r w:rsidR="00F3730C">
        <w:rPr>
          <w:rFonts w:ascii="Arial" w:hAnsi="Arial" w:cs="Arial"/>
          <w:sz w:val="22"/>
          <w:szCs w:val="24"/>
          <w:lang w:val="pl-PL"/>
        </w:rPr>
        <w:t xml:space="preserve">łu zmiany wysokości wynagrodzenia, o której mowa w </w:t>
      </w:r>
      <w:r w:rsidRPr="00811C80">
        <w:rPr>
          <w:rFonts w:ascii="Arial" w:hAnsi="Arial" w:cs="Arial"/>
          <w:sz w:val="22"/>
          <w:szCs w:val="24"/>
          <w:lang w:val="pl-PL"/>
        </w:rPr>
        <w:t>art. 439 ust. 5 ustawy pzp i § 2</w:t>
      </w:r>
      <w:r>
        <w:rPr>
          <w:rFonts w:ascii="Arial" w:hAnsi="Arial" w:cs="Arial"/>
          <w:sz w:val="22"/>
          <w:szCs w:val="24"/>
          <w:lang w:val="pl-PL"/>
        </w:rPr>
        <w:t>2</w:t>
      </w:r>
      <w:r w:rsidRPr="00811C80">
        <w:rPr>
          <w:rFonts w:ascii="Arial" w:hAnsi="Arial" w:cs="Arial"/>
          <w:sz w:val="22"/>
          <w:szCs w:val="24"/>
          <w:lang w:val="pl-PL"/>
        </w:rPr>
        <w:t xml:space="preserve"> ust.11</w:t>
      </w:r>
      <w:r w:rsidR="00F3730C">
        <w:rPr>
          <w:rFonts w:ascii="Arial" w:hAnsi="Arial" w:cs="Arial"/>
          <w:sz w:val="22"/>
          <w:szCs w:val="24"/>
          <w:lang w:val="pl-PL"/>
        </w:rPr>
        <w:t xml:space="preserve"> w wysokości 500,00 zł za brak zapłaty oraz 50,00 zł za każdy dzień nieterminowej zap</w:t>
      </w:r>
      <w:r w:rsidR="000B2D32">
        <w:rPr>
          <w:rFonts w:ascii="Arial" w:hAnsi="Arial" w:cs="Arial"/>
          <w:sz w:val="22"/>
          <w:szCs w:val="24"/>
          <w:lang w:val="pl-PL"/>
        </w:rPr>
        <w:t>ł</w:t>
      </w:r>
      <w:r w:rsidR="00F3730C">
        <w:rPr>
          <w:rFonts w:ascii="Arial" w:hAnsi="Arial" w:cs="Arial"/>
          <w:sz w:val="22"/>
          <w:szCs w:val="24"/>
          <w:lang w:val="pl-PL"/>
        </w:rPr>
        <w:t>aty.</w:t>
      </w:r>
    </w:p>
    <w:p w14:paraId="0372E437" w14:textId="77777777" w:rsidR="00374BD3" w:rsidRPr="00F90897" w:rsidRDefault="00374BD3" w:rsidP="00374BD3">
      <w:p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</w:p>
    <w:p w14:paraId="61A29FC5" w14:textId="77777777" w:rsidR="00317397" w:rsidRPr="00317397" w:rsidRDefault="00317397" w:rsidP="00CE5EEB">
      <w:pPr>
        <w:pStyle w:val="Akapitzlist"/>
        <w:numPr>
          <w:ilvl w:val="0"/>
          <w:numId w:val="1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F90897">
        <w:rPr>
          <w:rFonts w:ascii="Arial" w:hAnsi="Arial" w:cs="Arial"/>
          <w:sz w:val="22"/>
          <w:szCs w:val="22"/>
          <w:lang w:val="pl-PL"/>
        </w:rPr>
        <w:t>Wykonawca zap</w:t>
      </w:r>
      <w:r w:rsidRPr="00F90897">
        <w:rPr>
          <w:rFonts w:ascii="Arial" w:hAnsi="Arial" w:cs="Arial" w:hint="eastAsia"/>
          <w:sz w:val="22"/>
          <w:szCs w:val="22"/>
          <w:lang w:val="pl-PL"/>
        </w:rPr>
        <w:t>ł</w:t>
      </w:r>
      <w:r w:rsidRPr="00F90897">
        <w:rPr>
          <w:rFonts w:ascii="Arial" w:hAnsi="Arial" w:cs="Arial"/>
          <w:sz w:val="22"/>
          <w:szCs w:val="22"/>
          <w:lang w:val="pl-PL"/>
        </w:rPr>
        <w:t>aci Zamawiaj</w:t>
      </w:r>
      <w:r w:rsidRPr="00F90897">
        <w:rPr>
          <w:rFonts w:ascii="Arial" w:hAnsi="Arial" w:cs="Arial" w:hint="eastAsia"/>
          <w:sz w:val="22"/>
          <w:szCs w:val="22"/>
          <w:lang w:val="pl-PL"/>
        </w:rPr>
        <w:t>ą</w:t>
      </w:r>
      <w:r w:rsidRPr="00F90897">
        <w:rPr>
          <w:rFonts w:ascii="Arial" w:hAnsi="Arial" w:cs="Arial"/>
          <w:sz w:val="22"/>
          <w:szCs w:val="22"/>
          <w:lang w:val="pl-PL"/>
        </w:rPr>
        <w:t>cemu kary umowne w odniesieniu do obowi</w:t>
      </w:r>
      <w:r w:rsidRPr="00F90897">
        <w:rPr>
          <w:rFonts w:ascii="Arial" w:hAnsi="Arial" w:cs="Arial" w:hint="eastAsia"/>
          <w:sz w:val="22"/>
          <w:szCs w:val="22"/>
          <w:lang w:val="pl-PL"/>
        </w:rPr>
        <w:t>ą</w:t>
      </w:r>
      <w:r w:rsidRPr="00F90897">
        <w:rPr>
          <w:rFonts w:ascii="Arial" w:hAnsi="Arial" w:cs="Arial"/>
          <w:sz w:val="22"/>
          <w:szCs w:val="22"/>
          <w:lang w:val="pl-PL"/>
        </w:rPr>
        <w:t>zków zatrudnienia osób na umow</w:t>
      </w:r>
      <w:r w:rsidRPr="00F90897">
        <w:rPr>
          <w:rFonts w:ascii="Arial" w:hAnsi="Arial" w:cs="Arial" w:hint="eastAsia"/>
          <w:sz w:val="22"/>
          <w:szCs w:val="22"/>
          <w:lang w:val="pl-PL"/>
        </w:rPr>
        <w:t>ę</w:t>
      </w:r>
      <w:r w:rsidRPr="00317397">
        <w:rPr>
          <w:rFonts w:ascii="Arial" w:hAnsi="Arial" w:cs="Arial"/>
          <w:sz w:val="22"/>
          <w:szCs w:val="22"/>
          <w:lang w:val="pl-PL"/>
        </w:rPr>
        <w:t xml:space="preserve"> o prac</w:t>
      </w:r>
      <w:r w:rsidRPr="00317397">
        <w:rPr>
          <w:rFonts w:ascii="Arial" w:hAnsi="Arial" w:cs="Arial" w:hint="eastAsia"/>
          <w:sz w:val="22"/>
          <w:szCs w:val="22"/>
          <w:lang w:val="pl-PL"/>
        </w:rPr>
        <w:t>ę</w:t>
      </w:r>
      <w:r w:rsidRPr="00317397">
        <w:rPr>
          <w:rFonts w:ascii="Arial" w:hAnsi="Arial" w:cs="Arial"/>
          <w:sz w:val="22"/>
          <w:szCs w:val="22"/>
          <w:lang w:val="pl-PL"/>
        </w:rPr>
        <w:t>:</w:t>
      </w:r>
    </w:p>
    <w:p w14:paraId="36D828ED" w14:textId="4C3B1BAA" w:rsidR="00573053" w:rsidRDefault="00317397" w:rsidP="00CE5EEB">
      <w:pPr>
        <w:pStyle w:val="Akapitzlist"/>
        <w:numPr>
          <w:ilvl w:val="0"/>
          <w:numId w:val="19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317397">
        <w:rPr>
          <w:rFonts w:ascii="Arial" w:hAnsi="Arial" w:cs="Arial"/>
          <w:sz w:val="22"/>
          <w:szCs w:val="22"/>
          <w:lang w:val="pl-PL"/>
        </w:rPr>
        <w:t>w przypadku niespe</w:t>
      </w:r>
      <w:r w:rsidRPr="00317397">
        <w:rPr>
          <w:rFonts w:ascii="Arial" w:hAnsi="Arial" w:cs="Arial" w:hint="eastAsia"/>
          <w:sz w:val="22"/>
          <w:szCs w:val="22"/>
          <w:lang w:val="pl-PL"/>
        </w:rPr>
        <w:t>ł</w:t>
      </w:r>
      <w:r w:rsidRPr="00317397">
        <w:rPr>
          <w:rFonts w:ascii="Arial" w:hAnsi="Arial" w:cs="Arial"/>
          <w:sz w:val="22"/>
          <w:szCs w:val="22"/>
          <w:lang w:val="pl-PL"/>
        </w:rPr>
        <w:t>nienia przez wykonawc</w:t>
      </w:r>
      <w:r w:rsidRPr="00317397">
        <w:rPr>
          <w:rFonts w:ascii="Arial" w:hAnsi="Arial" w:cs="Arial" w:hint="eastAsia"/>
          <w:sz w:val="22"/>
          <w:szCs w:val="22"/>
          <w:lang w:val="pl-PL"/>
        </w:rPr>
        <w:t>ę</w:t>
      </w:r>
      <w:r w:rsidRPr="00317397">
        <w:rPr>
          <w:rFonts w:ascii="Arial" w:hAnsi="Arial" w:cs="Arial"/>
          <w:sz w:val="22"/>
          <w:szCs w:val="22"/>
          <w:lang w:val="pl-PL"/>
        </w:rPr>
        <w:t xml:space="preserve"> lub podwykonawc</w:t>
      </w:r>
      <w:r w:rsidRPr="00317397">
        <w:rPr>
          <w:rFonts w:ascii="Arial" w:hAnsi="Arial" w:cs="Arial" w:hint="eastAsia"/>
          <w:sz w:val="22"/>
          <w:szCs w:val="22"/>
          <w:lang w:val="pl-PL"/>
        </w:rPr>
        <w:t>ę</w:t>
      </w:r>
      <w:r w:rsidRPr="00317397">
        <w:rPr>
          <w:rFonts w:ascii="Arial" w:hAnsi="Arial" w:cs="Arial"/>
          <w:sz w:val="22"/>
          <w:szCs w:val="22"/>
          <w:lang w:val="pl-PL"/>
        </w:rPr>
        <w:t xml:space="preserve"> wymogu zatrudnienia na podstawie umowy o prac</w:t>
      </w:r>
      <w:r w:rsidRPr="00317397">
        <w:rPr>
          <w:rFonts w:ascii="Arial" w:hAnsi="Arial" w:cs="Arial" w:hint="eastAsia"/>
          <w:sz w:val="22"/>
          <w:szCs w:val="22"/>
          <w:lang w:val="pl-PL"/>
        </w:rPr>
        <w:t>ę</w:t>
      </w:r>
      <w:r w:rsidR="00573053">
        <w:rPr>
          <w:rFonts w:ascii="Arial" w:hAnsi="Arial" w:cs="Arial"/>
          <w:sz w:val="22"/>
          <w:szCs w:val="22"/>
          <w:lang w:val="pl-PL"/>
        </w:rPr>
        <w:t xml:space="preserve"> osób wskazanych w § 7</w:t>
      </w:r>
      <w:r w:rsidR="00E96996">
        <w:rPr>
          <w:rFonts w:ascii="Arial" w:hAnsi="Arial" w:cs="Arial"/>
          <w:sz w:val="22"/>
          <w:szCs w:val="22"/>
          <w:lang w:val="pl-PL"/>
        </w:rPr>
        <w:t xml:space="preserve"> ust. 8</w:t>
      </w:r>
      <w:r w:rsidRPr="00317397">
        <w:rPr>
          <w:rFonts w:ascii="Arial" w:hAnsi="Arial" w:cs="Arial"/>
          <w:sz w:val="22"/>
          <w:szCs w:val="22"/>
          <w:lang w:val="pl-PL"/>
        </w:rPr>
        <w:t xml:space="preserve"> w wysoko</w:t>
      </w:r>
      <w:r w:rsidRPr="00317397">
        <w:rPr>
          <w:rFonts w:ascii="Arial" w:hAnsi="Arial" w:cs="Arial" w:hint="eastAsia"/>
          <w:sz w:val="22"/>
          <w:szCs w:val="22"/>
          <w:lang w:val="pl-PL"/>
        </w:rPr>
        <w:t>ś</w:t>
      </w:r>
      <w:r w:rsidRPr="00317397">
        <w:rPr>
          <w:rFonts w:ascii="Arial" w:hAnsi="Arial" w:cs="Arial"/>
          <w:sz w:val="22"/>
          <w:szCs w:val="22"/>
          <w:lang w:val="pl-PL"/>
        </w:rPr>
        <w:t>ci 600 z</w:t>
      </w:r>
      <w:r w:rsidRPr="00317397">
        <w:rPr>
          <w:rFonts w:ascii="Arial" w:hAnsi="Arial" w:cs="Arial" w:hint="eastAsia"/>
          <w:sz w:val="22"/>
          <w:szCs w:val="22"/>
          <w:lang w:val="pl-PL"/>
        </w:rPr>
        <w:t>ł</w:t>
      </w:r>
      <w:r w:rsidR="00573053">
        <w:rPr>
          <w:rFonts w:ascii="Arial" w:hAnsi="Arial" w:cs="Arial"/>
          <w:sz w:val="22"/>
          <w:szCs w:val="22"/>
          <w:lang w:val="pl-PL"/>
        </w:rPr>
        <w:t>otych</w:t>
      </w:r>
      <w:r w:rsidRPr="00317397">
        <w:rPr>
          <w:rFonts w:ascii="Arial" w:hAnsi="Arial" w:cs="Arial"/>
          <w:sz w:val="22"/>
          <w:szCs w:val="22"/>
          <w:lang w:val="pl-PL"/>
        </w:rPr>
        <w:t xml:space="preserve"> liczone za ka</w:t>
      </w:r>
      <w:r w:rsidRPr="00317397">
        <w:rPr>
          <w:rFonts w:ascii="Arial" w:hAnsi="Arial" w:cs="Arial" w:hint="eastAsia"/>
          <w:sz w:val="22"/>
          <w:szCs w:val="22"/>
          <w:lang w:val="pl-PL"/>
        </w:rPr>
        <w:t>ż</w:t>
      </w:r>
      <w:r w:rsidRPr="00317397">
        <w:rPr>
          <w:rFonts w:ascii="Arial" w:hAnsi="Arial" w:cs="Arial"/>
          <w:sz w:val="22"/>
          <w:szCs w:val="22"/>
          <w:lang w:val="pl-PL"/>
        </w:rPr>
        <w:t>dy dzie</w:t>
      </w:r>
      <w:r w:rsidRPr="00317397">
        <w:rPr>
          <w:rFonts w:ascii="Arial" w:hAnsi="Arial" w:cs="Arial" w:hint="eastAsia"/>
          <w:sz w:val="22"/>
          <w:szCs w:val="22"/>
          <w:lang w:val="pl-PL"/>
        </w:rPr>
        <w:t>ń</w:t>
      </w:r>
      <w:r w:rsidRPr="00317397">
        <w:rPr>
          <w:rFonts w:ascii="Arial" w:hAnsi="Arial" w:cs="Arial"/>
          <w:sz w:val="22"/>
          <w:szCs w:val="22"/>
          <w:lang w:val="pl-PL"/>
        </w:rPr>
        <w:t xml:space="preserve"> zw</w:t>
      </w:r>
      <w:r w:rsidRPr="00317397">
        <w:rPr>
          <w:rFonts w:ascii="Arial" w:hAnsi="Arial" w:cs="Arial" w:hint="eastAsia"/>
          <w:sz w:val="22"/>
          <w:szCs w:val="22"/>
          <w:lang w:val="pl-PL"/>
        </w:rPr>
        <w:t>ł</w:t>
      </w:r>
      <w:r w:rsidRPr="00317397">
        <w:rPr>
          <w:rFonts w:ascii="Arial" w:hAnsi="Arial" w:cs="Arial"/>
          <w:sz w:val="22"/>
          <w:szCs w:val="22"/>
          <w:lang w:val="pl-PL"/>
        </w:rPr>
        <w:t>oki w wykonaniu tego</w:t>
      </w:r>
      <w:r w:rsidRPr="00317397">
        <w:rPr>
          <w:rFonts w:ascii="Arial" w:hAnsi="Arial" w:cs="Arial" w:hint="eastAsia"/>
          <w:sz w:val="22"/>
          <w:szCs w:val="22"/>
          <w:lang w:val="pl-PL"/>
        </w:rPr>
        <w:t>ż</w:t>
      </w:r>
      <w:r w:rsidRPr="00317397">
        <w:rPr>
          <w:rFonts w:ascii="Arial" w:hAnsi="Arial" w:cs="Arial"/>
          <w:sz w:val="22"/>
          <w:szCs w:val="22"/>
          <w:lang w:val="pl-PL"/>
        </w:rPr>
        <w:t xml:space="preserve"> obowi</w:t>
      </w:r>
      <w:r w:rsidRPr="00317397">
        <w:rPr>
          <w:rFonts w:ascii="Arial" w:hAnsi="Arial" w:cs="Arial" w:hint="eastAsia"/>
          <w:sz w:val="22"/>
          <w:szCs w:val="22"/>
          <w:lang w:val="pl-PL"/>
        </w:rPr>
        <w:t>ą</w:t>
      </w:r>
      <w:r w:rsidRPr="00317397">
        <w:rPr>
          <w:rFonts w:ascii="Arial" w:hAnsi="Arial" w:cs="Arial"/>
          <w:sz w:val="22"/>
          <w:szCs w:val="22"/>
          <w:lang w:val="pl-PL"/>
        </w:rPr>
        <w:t>zku dla ka</w:t>
      </w:r>
      <w:r w:rsidRPr="00317397">
        <w:rPr>
          <w:rFonts w:ascii="Arial" w:hAnsi="Arial" w:cs="Arial" w:hint="eastAsia"/>
          <w:sz w:val="22"/>
          <w:szCs w:val="22"/>
          <w:lang w:val="pl-PL"/>
        </w:rPr>
        <w:t>ż</w:t>
      </w:r>
      <w:r w:rsidR="00573053">
        <w:rPr>
          <w:rFonts w:ascii="Arial" w:hAnsi="Arial" w:cs="Arial"/>
          <w:sz w:val="22"/>
          <w:szCs w:val="22"/>
          <w:lang w:val="pl-PL"/>
        </w:rPr>
        <w:t>dej osoby oddzielnie;</w:t>
      </w:r>
    </w:p>
    <w:p w14:paraId="1DA6D634" w14:textId="0254F1A4" w:rsidR="00573053" w:rsidRDefault="00317397" w:rsidP="00CE5EEB">
      <w:pPr>
        <w:pStyle w:val="Akapitzlist"/>
        <w:numPr>
          <w:ilvl w:val="0"/>
          <w:numId w:val="19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573053">
        <w:rPr>
          <w:rFonts w:ascii="Arial" w:hAnsi="Arial" w:cs="Arial"/>
          <w:sz w:val="22"/>
          <w:szCs w:val="22"/>
          <w:lang w:val="pl-PL"/>
        </w:rPr>
        <w:t>w przypadku naruszenia obowi</w:t>
      </w:r>
      <w:r w:rsidRPr="00573053">
        <w:rPr>
          <w:rFonts w:ascii="Arial" w:hAnsi="Arial" w:cs="Arial" w:hint="eastAsia"/>
          <w:sz w:val="22"/>
          <w:szCs w:val="22"/>
          <w:lang w:val="pl-PL"/>
        </w:rPr>
        <w:t>ą</w:t>
      </w:r>
      <w:r w:rsidRPr="00573053">
        <w:rPr>
          <w:rFonts w:ascii="Arial" w:hAnsi="Arial" w:cs="Arial"/>
          <w:sz w:val="22"/>
          <w:szCs w:val="22"/>
          <w:lang w:val="pl-PL"/>
        </w:rPr>
        <w:t>zku wskazanego w §</w:t>
      </w:r>
      <w:r w:rsidR="00573053">
        <w:rPr>
          <w:rFonts w:ascii="Arial" w:hAnsi="Arial" w:cs="Arial"/>
          <w:sz w:val="22"/>
          <w:szCs w:val="22"/>
          <w:lang w:val="pl-PL"/>
        </w:rPr>
        <w:t xml:space="preserve"> 7</w:t>
      </w:r>
      <w:r w:rsidR="003E3219">
        <w:rPr>
          <w:rFonts w:ascii="Arial" w:hAnsi="Arial" w:cs="Arial"/>
          <w:sz w:val="22"/>
          <w:szCs w:val="22"/>
          <w:lang w:val="pl-PL"/>
        </w:rPr>
        <w:t xml:space="preserve"> ust. 9</w:t>
      </w:r>
      <w:r w:rsidRPr="00573053">
        <w:rPr>
          <w:rFonts w:ascii="Arial" w:hAnsi="Arial" w:cs="Arial"/>
          <w:sz w:val="22"/>
          <w:szCs w:val="22"/>
          <w:lang w:val="pl-PL"/>
        </w:rPr>
        <w:t>, tj. za brak ci</w:t>
      </w:r>
      <w:r w:rsidRPr="00573053">
        <w:rPr>
          <w:rFonts w:ascii="Arial" w:hAnsi="Arial" w:cs="Arial" w:hint="eastAsia"/>
          <w:sz w:val="22"/>
          <w:szCs w:val="22"/>
          <w:lang w:val="pl-PL"/>
        </w:rPr>
        <w:t>ą</w:t>
      </w:r>
      <w:r w:rsidRPr="00573053">
        <w:rPr>
          <w:rFonts w:ascii="Arial" w:hAnsi="Arial" w:cs="Arial"/>
          <w:sz w:val="22"/>
          <w:szCs w:val="22"/>
          <w:lang w:val="pl-PL"/>
        </w:rPr>
        <w:t>g</w:t>
      </w:r>
      <w:r w:rsidRPr="00573053">
        <w:rPr>
          <w:rFonts w:ascii="Arial" w:hAnsi="Arial" w:cs="Arial" w:hint="eastAsia"/>
          <w:sz w:val="22"/>
          <w:szCs w:val="22"/>
          <w:lang w:val="pl-PL"/>
        </w:rPr>
        <w:t>ł</w:t>
      </w:r>
      <w:r w:rsidRPr="00573053">
        <w:rPr>
          <w:rFonts w:ascii="Arial" w:hAnsi="Arial" w:cs="Arial"/>
          <w:sz w:val="22"/>
          <w:szCs w:val="22"/>
          <w:lang w:val="pl-PL"/>
        </w:rPr>
        <w:t>o</w:t>
      </w:r>
      <w:r w:rsidRPr="00573053">
        <w:rPr>
          <w:rFonts w:ascii="Arial" w:hAnsi="Arial" w:cs="Arial" w:hint="eastAsia"/>
          <w:sz w:val="22"/>
          <w:szCs w:val="22"/>
          <w:lang w:val="pl-PL"/>
        </w:rPr>
        <w:t>ś</w:t>
      </w:r>
      <w:r w:rsidRPr="00573053">
        <w:rPr>
          <w:rFonts w:ascii="Arial" w:hAnsi="Arial" w:cs="Arial"/>
          <w:sz w:val="22"/>
          <w:szCs w:val="22"/>
          <w:lang w:val="pl-PL"/>
        </w:rPr>
        <w:t>ci w zatrudnieniu wskazanych tam osób w wysoko</w:t>
      </w:r>
      <w:r w:rsidRPr="00573053">
        <w:rPr>
          <w:rFonts w:ascii="Arial" w:hAnsi="Arial" w:cs="Arial" w:hint="eastAsia"/>
          <w:sz w:val="22"/>
          <w:szCs w:val="22"/>
          <w:lang w:val="pl-PL"/>
        </w:rPr>
        <w:t>ś</w:t>
      </w:r>
      <w:r w:rsidRPr="00573053">
        <w:rPr>
          <w:rFonts w:ascii="Arial" w:hAnsi="Arial" w:cs="Arial"/>
          <w:sz w:val="22"/>
          <w:szCs w:val="22"/>
          <w:lang w:val="pl-PL"/>
        </w:rPr>
        <w:t>ci 600 z</w:t>
      </w:r>
      <w:r w:rsidRPr="00573053">
        <w:rPr>
          <w:rFonts w:ascii="Arial" w:hAnsi="Arial" w:cs="Arial" w:hint="eastAsia"/>
          <w:sz w:val="22"/>
          <w:szCs w:val="22"/>
          <w:lang w:val="pl-PL"/>
        </w:rPr>
        <w:t>ł</w:t>
      </w:r>
      <w:r w:rsidRPr="00573053">
        <w:rPr>
          <w:rFonts w:ascii="Arial" w:hAnsi="Arial" w:cs="Arial"/>
          <w:sz w:val="22"/>
          <w:szCs w:val="22"/>
          <w:lang w:val="pl-PL"/>
        </w:rPr>
        <w:t xml:space="preserve"> liczone za ka</w:t>
      </w:r>
      <w:r w:rsidRPr="00573053">
        <w:rPr>
          <w:rFonts w:ascii="Arial" w:hAnsi="Arial" w:cs="Arial" w:hint="eastAsia"/>
          <w:sz w:val="22"/>
          <w:szCs w:val="22"/>
          <w:lang w:val="pl-PL"/>
        </w:rPr>
        <w:t>ż</w:t>
      </w:r>
      <w:r w:rsidRPr="00573053">
        <w:rPr>
          <w:rFonts w:ascii="Arial" w:hAnsi="Arial" w:cs="Arial"/>
          <w:sz w:val="22"/>
          <w:szCs w:val="22"/>
          <w:lang w:val="pl-PL"/>
        </w:rPr>
        <w:t>dy dzie</w:t>
      </w:r>
      <w:r w:rsidRPr="00573053">
        <w:rPr>
          <w:rFonts w:ascii="Arial" w:hAnsi="Arial" w:cs="Arial" w:hint="eastAsia"/>
          <w:sz w:val="22"/>
          <w:szCs w:val="22"/>
          <w:lang w:val="pl-PL"/>
        </w:rPr>
        <w:t>ń</w:t>
      </w:r>
      <w:r w:rsidRPr="00573053">
        <w:rPr>
          <w:rFonts w:ascii="Arial" w:hAnsi="Arial" w:cs="Arial"/>
          <w:sz w:val="22"/>
          <w:szCs w:val="22"/>
          <w:lang w:val="pl-PL"/>
        </w:rPr>
        <w:t xml:space="preserve"> zw</w:t>
      </w:r>
      <w:r w:rsidRPr="00573053">
        <w:rPr>
          <w:rFonts w:ascii="Arial" w:hAnsi="Arial" w:cs="Arial" w:hint="eastAsia"/>
          <w:sz w:val="22"/>
          <w:szCs w:val="22"/>
          <w:lang w:val="pl-PL"/>
        </w:rPr>
        <w:t>ł</w:t>
      </w:r>
      <w:r w:rsidRPr="00573053">
        <w:rPr>
          <w:rFonts w:ascii="Arial" w:hAnsi="Arial" w:cs="Arial"/>
          <w:sz w:val="22"/>
          <w:szCs w:val="22"/>
          <w:lang w:val="pl-PL"/>
        </w:rPr>
        <w:t>oki w wykonaniu tego</w:t>
      </w:r>
      <w:r w:rsidRPr="00573053">
        <w:rPr>
          <w:rFonts w:ascii="Arial" w:hAnsi="Arial" w:cs="Arial" w:hint="eastAsia"/>
          <w:sz w:val="22"/>
          <w:szCs w:val="22"/>
          <w:lang w:val="pl-PL"/>
        </w:rPr>
        <w:t>ż</w:t>
      </w:r>
      <w:r w:rsidRPr="00573053">
        <w:rPr>
          <w:rFonts w:ascii="Arial" w:hAnsi="Arial" w:cs="Arial"/>
          <w:sz w:val="22"/>
          <w:szCs w:val="22"/>
          <w:lang w:val="pl-PL"/>
        </w:rPr>
        <w:t xml:space="preserve"> obowi</w:t>
      </w:r>
      <w:r w:rsidRPr="00573053">
        <w:rPr>
          <w:rFonts w:ascii="Arial" w:hAnsi="Arial" w:cs="Arial" w:hint="eastAsia"/>
          <w:sz w:val="22"/>
          <w:szCs w:val="22"/>
          <w:lang w:val="pl-PL"/>
        </w:rPr>
        <w:t>ą</w:t>
      </w:r>
      <w:r w:rsidRPr="00573053">
        <w:rPr>
          <w:rFonts w:ascii="Arial" w:hAnsi="Arial" w:cs="Arial"/>
          <w:sz w:val="22"/>
          <w:szCs w:val="22"/>
          <w:lang w:val="pl-PL"/>
        </w:rPr>
        <w:t>zku dla ka</w:t>
      </w:r>
      <w:r w:rsidRPr="00573053">
        <w:rPr>
          <w:rFonts w:ascii="Arial" w:hAnsi="Arial" w:cs="Arial" w:hint="eastAsia"/>
          <w:sz w:val="22"/>
          <w:szCs w:val="22"/>
          <w:lang w:val="pl-PL"/>
        </w:rPr>
        <w:t>ż</w:t>
      </w:r>
      <w:r w:rsidRPr="00573053">
        <w:rPr>
          <w:rFonts w:ascii="Arial" w:hAnsi="Arial" w:cs="Arial"/>
          <w:sz w:val="22"/>
          <w:szCs w:val="22"/>
          <w:lang w:val="pl-PL"/>
        </w:rPr>
        <w:t>dej osoby oddzielnie;</w:t>
      </w:r>
    </w:p>
    <w:p w14:paraId="24745505" w14:textId="64656E19" w:rsidR="005A0AB6" w:rsidRDefault="00317397" w:rsidP="00CE5EEB">
      <w:pPr>
        <w:pStyle w:val="Akapitzlist"/>
        <w:numPr>
          <w:ilvl w:val="0"/>
          <w:numId w:val="19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573053">
        <w:rPr>
          <w:rFonts w:ascii="Arial" w:hAnsi="Arial" w:cs="Arial"/>
          <w:sz w:val="22"/>
          <w:szCs w:val="22"/>
          <w:lang w:val="pl-PL"/>
        </w:rPr>
        <w:t>w przypadku spe</w:t>
      </w:r>
      <w:r w:rsidRPr="00573053">
        <w:rPr>
          <w:rFonts w:ascii="Arial" w:hAnsi="Arial" w:cs="Arial" w:hint="eastAsia"/>
          <w:sz w:val="22"/>
          <w:szCs w:val="22"/>
          <w:lang w:val="pl-PL"/>
        </w:rPr>
        <w:t>ł</w:t>
      </w:r>
      <w:r w:rsidRPr="00573053">
        <w:rPr>
          <w:rFonts w:ascii="Arial" w:hAnsi="Arial" w:cs="Arial"/>
          <w:sz w:val="22"/>
          <w:szCs w:val="22"/>
          <w:lang w:val="pl-PL"/>
        </w:rPr>
        <w:t>nienia wymogu zatrudnienia, a jednak uchybienia terminowi, o k</w:t>
      </w:r>
      <w:r w:rsidR="003E3219">
        <w:rPr>
          <w:rFonts w:ascii="Arial" w:hAnsi="Arial" w:cs="Arial"/>
          <w:sz w:val="22"/>
          <w:szCs w:val="22"/>
          <w:lang w:val="pl-PL"/>
        </w:rPr>
        <w:t>tórym mowa w § 7 ust. 11 pkt 1) lub w § 7 ust. 13</w:t>
      </w:r>
      <w:r w:rsidR="000C7CFC">
        <w:rPr>
          <w:rFonts w:ascii="Arial" w:hAnsi="Arial" w:cs="Arial"/>
          <w:sz w:val="22"/>
          <w:szCs w:val="22"/>
          <w:lang w:val="pl-PL"/>
        </w:rPr>
        <w:t xml:space="preserve"> zd. drugie lub § 7</w:t>
      </w:r>
      <w:r w:rsidR="003E3219">
        <w:rPr>
          <w:rFonts w:ascii="Arial" w:hAnsi="Arial" w:cs="Arial"/>
          <w:sz w:val="22"/>
          <w:szCs w:val="22"/>
          <w:lang w:val="pl-PL"/>
        </w:rPr>
        <w:t xml:space="preserve"> ust. 14</w:t>
      </w:r>
      <w:r w:rsidRPr="00573053">
        <w:rPr>
          <w:rFonts w:ascii="Arial" w:hAnsi="Arial" w:cs="Arial"/>
          <w:sz w:val="22"/>
          <w:szCs w:val="22"/>
          <w:lang w:val="pl-PL"/>
        </w:rPr>
        <w:t xml:space="preserve"> w wysoko</w:t>
      </w:r>
      <w:r w:rsidRPr="00573053">
        <w:rPr>
          <w:rFonts w:ascii="Arial" w:hAnsi="Arial" w:cs="Arial" w:hint="eastAsia"/>
          <w:sz w:val="22"/>
          <w:szCs w:val="22"/>
          <w:lang w:val="pl-PL"/>
        </w:rPr>
        <w:t>ś</w:t>
      </w:r>
      <w:r w:rsidRPr="00573053">
        <w:rPr>
          <w:rFonts w:ascii="Arial" w:hAnsi="Arial" w:cs="Arial"/>
          <w:sz w:val="22"/>
          <w:szCs w:val="22"/>
          <w:lang w:val="pl-PL"/>
        </w:rPr>
        <w:t>ci 300 z</w:t>
      </w:r>
      <w:r w:rsidRPr="00573053">
        <w:rPr>
          <w:rFonts w:ascii="Arial" w:hAnsi="Arial" w:cs="Arial" w:hint="eastAsia"/>
          <w:sz w:val="22"/>
          <w:szCs w:val="22"/>
          <w:lang w:val="pl-PL"/>
        </w:rPr>
        <w:t>ł</w:t>
      </w:r>
      <w:r w:rsidRPr="00573053">
        <w:rPr>
          <w:rFonts w:ascii="Arial" w:hAnsi="Arial" w:cs="Arial"/>
          <w:sz w:val="22"/>
          <w:szCs w:val="22"/>
          <w:lang w:val="pl-PL"/>
        </w:rPr>
        <w:t xml:space="preserve"> za ka</w:t>
      </w:r>
      <w:r w:rsidRPr="00573053">
        <w:rPr>
          <w:rFonts w:ascii="Arial" w:hAnsi="Arial" w:cs="Arial" w:hint="eastAsia"/>
          <w:sz w:val="22"/>
          <w:szCs w:val="22"/>
          <w:lang w:val="pl-PL"/>
        </w:rPr>
        <w:t>ż</w:t>
      </w:r>
      <w:r w:rsidRPr="00573053">
        <w:rPr>
          <w:rFonts w:ascii="Arial" w:hAnsi="Arial" w:cs="Arial"/>
          <w:sz w:val="22"/>
          <w:szCs w:val="22"/>
          <w:lang w:val="pl-PL"/>
        </w:rPr>
        <w:t>dy dzie</w:t>
      </w:r>
      <w:r w:rsidRPr="00573053">
        <w:rPr>
          <w:rFonts w:ascii="Arial" w:hAnsi="Arial" w:cs="Arial" w:hint="eastAsia"/>
          <w:sz w:val="22"/>
          <w:szCs w:val="22"/>
          <w:lang w:val="pl-PL"/>
        </w:rPr>
        <w:t>ń</w:t>
      </w:r>
      <w:r w:rsidRPr="00573053">
        <w:rPr>
          <w:rFonts w:ascii="Arial" w:hAnsi="Arial" w:cs="Arial"/>
          <w:sz w:val="22"/>
          <w:szCs w:val="22"/>
          <w:lang w:val="pl-PL"/>
        </w:rPr>
        <w:t xml:space="preserve"> zw</w:t>
      </w:r>
      <w:r w:rsidRPr="00573053">
        <w:rPr>
          <w:rFonts w:ascii="Arial" w:hAnsi="Arial" w:cs="Arial" w:hint="eastAsia"/>
          <w:sz w:val="22"/>
          <w:szCs w:val="22"/>
          <w:lang w:val="pl-PL"/>
        </w:rPr>
        <w:t>ł</w:t>
      </w:r>
      <w:r w:rsidRPr="00573053">
        <w:rPr>
          <w:rFonts w:ascii="Arial" w:hAnsi="Arial" w:cs="Arial"/>
          <w:sz w:val="22"/>
          <w:szCs w:val="22"/>
          <w:lang w:val="pl-PL"/>
        </w:rPr>
        <w:t>oki liczone dla ka</w:t>
      </w:r>
      <w:r w:rsidRPr="00573053">
        <w:rPr>
          <w:rFonts w:ascii="Arial" w:hAnsi="Arial" w:cs="Arial" w:hint="eastAsia"/>
          <w:sz w:val="22"/>
          <w:szCs w:val="22"/>
          <w:lang w:val="pl-PL"/>
        </w:rPr>
        <w:t>ż</w:t>
      </w:r>
      <w:r w:rsidRPr="00573053">
        <w:rPr>
          <w:rFonts w:ascii="Arial" w:hAnsi="Arial" w:cs="Arial"/>
          <w:sz w:val="22"/>
          <w:szCs w:val="22"/>
          <w:lang w:val="pl-PL"/>
        </w:rPr>
        <w:t>dej osoby oddzielnie</w:t>
      </w:r>
      <w:r w:rsidR="00ED2C07">
        <w:rPr>
          <w:rFonts w:ascii="Arial" w:hAnsi="Arial" w:cs="Arial"/>
          <w:sz w:val="22"/>
          <w:szCs w:val="22"/>
          <w:lang w:val="pl-PL"/>
        </w:rPr>
        <w:t>.</w:t>
      </w:r>
    </w:p>
    <w:p w14:paraId="1DEE6946" w14:textId="7E99B9AE" w:rsidR="005A0AB6" w:rsidRDefault="00317397" w:rsidP="00CE5EEB">
      <w:pPr>
        <w:pStyle w:val="Akapitzlist"/>
        <w:numPr>
          <w:ilvl w:val="0"/>
          <w:numId w:val="1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5A0AB6">
        <w:rPr>
          <w:rFonts w:ascii="Arial" w:hAnsi="Arial" w:cs="Arial" w:hint="eastAsia"/>
          <w:sz w:val="22"/>
          <w:szCs w:val="22"/>
          <w:lang w:val="pl-PL"/>
        </w:rPr>
        <w:t>Łą</w:t>
      </w:r>
      <w:r w:rsidRPr="005A0AB6">
        <w:rPr>
          <w:rFonts w:ascii="Arial" w:hAnsi="Arial" w:cs="Arial"/>
          <w:sz w:val="22"/>
          <w:szCs w:val="22"/>
          <w:lang w:val="pl-PL"/>
        </w:rPr>
        <w:t>czna wysoko</w:t>
      </w:r>
      <w:r w:rsidRPr="005A0AB6">
        <w:rPr>
          <w:rFonts w:ascii="Arial" w:hAnsi="Arial" w:cs="Arial" w:hint="eastAsia"/>
          <w:sz w:val="22"/>
          <w:szCs w:val="22"/>
          <w:lang w:val="pl-PL"/>
        </w:rPr>
        <w:t>ść</w:t>
      </w:r>
      <w:r w:rsidRPr="005A0AB6">
        <w:rPr>
          <w:rFonts w:ascii="Arial" w:hAnsi="Arial" w:cs="Arial"/>
          <w:sz w:val="22"/>
          <w:szCs w:val="22"/>
          <w:lang w:val="pl-PL"/>
        </w:rPr>
        <w:t xml:space="preserve"> kar umownych nie mo</w:t>
      </w:r>
      <w:r w:rsidRPr="005A0AB6">
        <w:rPr>
          <w:rFonts w:ascii="Arial" w:hAnsi="Arial" w:cs="Arial" w:hint="eastAsia"/>
          <w:sz w:val="22"/>
          <w:szCs w:val="22"/>
          <w:lang w:val="pl-PL"/>
        </w:rPr>
        <w:t>ż</w:t>
      </w:r>
      <w:r w:rsidRPr="005A0AB6">
        <w:rPr>
          <w:rFonts w:ascii="Arial" w:hAnsi="Arial" w:cs="Arial"/>
          <w:sz w:val="22"/>
          <w:szCs w:val="22"/>
          <w:lang w:val="pl-PL"/>
        </w:rPr>
        <w:t>e przekroczy</w:t>
      </w:r>
      <w:r w:rsidRPr="005A0AB6">
        <w:rPr>
          <w:rFonts w:ascii="Arial" w:hAnsi="Arial" w:cs="Arial" w:hint="eastAsia"/>
          <w:sz w:val="22"/>
          <w:szCs w:val="22"/>
          <w:lang w:val="pl-PL"/>
        </w:rPr>
        <w:t>ć</w:t>
      </w:r>
      <w:r w:rsidR="00580064">
        <w:rPr>
          <w:rFonts w:ascii="Arial" w:hAnsi="Arial" w:cs="Arial"/>
          <w:sz w:val="22"/>
          <w:szCs w:val="22"/>
          <w:lang w:val="pl-PL"/>
        </w:rPr>
        <w:t xml:space="preserve"> </w:t>
      </w:r>
      <w:r w:rsidR="00856AF9">
        <w:rPr>
          <w:rFonts w:ascii="Arial" w:hAnsi="Arial" w:cs="Arial"/>
          <w:sz w:val="22"/>
          <w:szCs w:val="22"/>
          <w:lang w:val="pl-PL"/>
        </w:rPr>
        <w:t>5</w:t>
      </w:r>
      <w:r w:rsidR="00580064">
        <w:rPr>
          <w:rFonts w:ascii="Arial" w:hAnsi="Arial" w:cs="Arial"/>
          <w:sz w:val="22"/>
          <w:szCs w:val="22"/>
          <w:lang w:val="pl-PL"/>
        </w:rPr>
        <w:t>0</w:t>
      </w:r>
      <w:r w:rsidRPr="005A0AB6">
        <w:rPr>
          <w:rFonts w:ascii="Arial" w:hAnsi="Arial" w:cs="Arial"/>
          <w:sz w:val="22"/>
          <w:szCs w:val="22"/>
          <w:lang w:val="pl-PL"/>
        </w:rPr>
        <w:t>% warto</w:t>
      </w:r>
      <w:r w:rsidRPr="005A0AB6">
        <w:rPr>
          <w:rFonts w:ascii="Arial" w:hAnsi="Arial" w:cs="Arial" w:hint="eastAsia"/>
          <w:sz w:val="22"/>
          <w:szCs w:val="22"/>
          <w:lang w:val="pl-PL"/>
        </w:rPr>
        <w:t>ś</w:t>
      </w:r>
      <w:r w:rsidRPr="005A0AB6">
        <w:rPr>
          <w:rFonts w:ascii="Arial" w:hAnsi="Arial" w:cs="Arial"/>
          <w:sz w:val="22"/>
          <w:szCs w:val="22"/>
          <w:lang w:val="pl-PL"/>
        </w:rPr>
        <w:t>ci wynagrodz</w:t>
      </w:r>
      <w:r w:rsidR="005A0AB6">
        <w:rPr>
          <w:rFonts w:ascii="Arial" w:hAnsi="Arial" w:cs="Arial"/>
          <w:sz w:val="22"/>
          <w:szCs w:val="22"/>
          <w:lang w:val="pl-PL"/>
        </w:rPr>
        <w:t>enia brutto, o którym mowa w § 10</w:t>
      </w:r>
      <w:r w:rsidRPr="005A0AB6">
        <w:rPr>
          <w:rFonts w:ascii="Arial" w:hAnsi="Arial" w:cs="Arial"/>
          <w:sz w:val="22"/>
          <w:szCs w:val="22"/>
          <w:lang w:val="pl-PL"/>
        </w:rPr>
        <w:t xml:space="preserve"> ust. 1.</w:t>
      </w:r>
    </w:p>
    <w:p w14:paraId="5E496EB5" w14:textId="4EBB8F7C" w:rsidR="00023632" w:rsidRDefault="00317397" w:rsidP="00CE5EEB">
      <w:pPr>
        <w:pStyle w:val="Akapitzlist"/>
        <w:numPr>
          <w:ilvl w:val="0"/>
          <w:numId w:val="1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5A0AB6">
        <w:rPr>
          <w:rFonts w:ascii="Arial" w:hAnsi="Arial" w:cs="Arial"/>
          <w:sz w:val="22"/>
          <w:szCs w:val="22"/>
          <w:lang w:val="pl-PL"/>
        </w:rPr>
        <w:t>Zamawiaj</w:t>
      </w:r>
      <w:r w:rsidRPr="005A0AB6">
        <w:rPr>
          <w:rFonts w:ascii="Arial" w:hAnsi="Arial" w:cs="Arial" w:hint="eastAsia"/>
          <w:sz w:val="22"/>
          <w:szCs w:val="22"/>
          <w:lang w:val="pl-PL"/>
        </w:rPr>
        <w:t>ą</w:t>
      </w:r>
      <w:r w:rsidRPr="005A0AB6">
        <w:rPr>
          <w:rFonts w:ascii="Arial" w:hAnsi="Arial" w:cs="Arial"/>
          <w:sz w:val="22"/>
          <w:szCs w:val="22"/>
          <w:lang w:val="pl-PL"/>
        </w:rPr>
        <w:t>cemu przys</w:t>
      </w:r>
      <w:r w:rsidRPr="005A0AB6">
        <w:rPr>
          <w:rFonts w:ascii="Arial" w:hAnsi="Arial" w:cs="Arial" w:hint="eastAsia"/>
          <w:sz w:val="22"/>
          <w:szCs w:val="22"/>
          <w:lang w:val="pl-PL"/>
        </w:rPr>
        <w:t>ł</w:t>
      </w:r>
      <w:r w:rsidRPr="005A0AB6">
        <w:rPr>
          <w:rFonts w:ascii="Arial" w:hAnsi="Arial" w:cs="Arial"/>
          <w:sz w:val="22"/>
          <w:szCs w:val="22"/>
          <w:lang w:val="pl-PL"/>
        </w:rPr>
        <w:t>uguje prawo do odst</w:t>
      </w:r>
      <w:r w:rsidRPr="005A0AB6">
        <w:rPr>
          <w:rFonts w:ascii="Arial" w:hAnsi="Arial" w:cs="Arial" w:hint="eastAsia"/>
          <w:sz w:val="22"/>
          <w:szCs w:val="22"/>
          <w:lang w:val="pl-PL"/>
        </w:rPr>
        <w:t>ą</w:t>
      </w:r>
      <w:r w:rsidRPr="005A0AB6">
        <w:rPr>
          <w:rFonts w:ascii="Arial" w:hAnsi="Arial" w:cs="Arial"/>
          <w:sz w:val="22"/>
          <w:szCs w:val="22"/>
          <w:lang w:val="pl-PL"/>
        </w:rPr>
        <w:t>pienia od niniejszej umowy w przypadku, gdy kary umowne nale</w:t>
      </w:r>
      <w:r w:rsidRPr="005A0AB6">
        <w:rPr>
          <w:rFonts w:ascii="Arial" w:hAnsi="Arial" w:cs="Arial" w:hint="eastAsia"/>
          <w:sz w:val="22"/>
          <w:szCs w:val="22"/>
          <w:lang w:val="pl-PL"/>
        </w:rPr>
        <w:t>ż</w:t>
      </w:r>
      <w:r w:rsidRPr="005A0AB6">
        <w:rPr>
          <w:rFonts w:ascii="Arial" w:hAnsi="Arial" w:cs="Arial"/>
          <w:sz w:val="22"/>
          <w:szCs w:val="22"/>
          <w:lang w:val="pl-PL"/>
        </w:rPr>
        <w:t>ne Zamawiaj</w:t>
      </w:r>
      <w:r w:rsidRPr="005A0AB6">
        <w:rPr>
          <w:rFonts w:ascii="Arial" w:hAnsi="Arial" w:cs="Arial" w:hint="eastAsia"/>
          <w:sz w:val="22"/>
          <w:szCs w:val="22"/>
          <w:lang w:val="pl-PL"/>
        </w:rPr>
        <w:t>ą</w:t>
      </w:r>
      <w:r w:rsidRPr="005A0AB6">
        <w:rPr>
          <w:rFonts w:ascii="Arial" w:hAnsi="Arial" w:cs="Arial"/>
          <w:sz w:val="22"/>
          <w:szCs w:val="22"/>
          <w:lang w:val="pl-PL"/>
        </w:rPr>
        <w:t>cemu wynios</w:t>
      </w:r>
      <w:r w:rsidRPr="005A0AB6">
        <w:rPr>
          <w:rFonts w:ascii="Arial" w:hAnsi="Arial" w:cs="Arial" w:hint="eastAsia"/>
          <w:sz w:val="22"/>
          <w:szCs w:val="22"/>
          <w:lang w:val="pl-PL"/>
        </w:rPr>
        <w:t>ą</w:t>
      </w:r>
      <w:r w:rsidRPr="005A0AB6">
        <w:rPr>
          <w:rFonts w:ascii="Arial" w:hAnsi="Arial" w:cs="Arial"/>
          <w:sz w:val="22"/>
          <w:szCs w:val="22"/>
          <w:lang w:val="pl-PL"/>
        </w:rPr>
        <w:t xml:space="preserve"> wi</w:t>
      </w:r>
      <w:r w:rsidRPr="005A0AB6">
        <w:rPr>
          <w:rFonts w:ascii="Arial" w:hAnsi="Arial" w:cs="Arial" w:hint="eastAsia"/>
          <w:sz w:val="22"/>
          <w:szCs w:val="22"/>
          <w:lang w:val="pl-PL"/>
        </w:rPr>
        <w:t>ę</w:t>
      </w:r>
      <w:r w:rsidRPr="005A0AB6">
        <w:rPr>
          <w:rFonts w:ascii="Arial" w:hAnsi="Arial" w:cs="Arial"/>
          <w:sz w:val="22"/>
          <w:szCs w:val="22"/>
          <w:lang w:val="pl-PL"/>
        </w:rPr>
        <w:t>cej ni</w:t>
      </w:r>
      <w:r w:rsidRPr="005A0AB6">
        <w:rPr>
          <w:rFonts w:ascii="Arial" w:hAnsi="Arial" w:cs="Arial" w:hint="eastAsia"/>
          <w:sz w:val="22"/>
          <w:szCs w:val="22"/>
          <w:lang w:val="pl-PL"/>
        </w:rPr>
        <w:t>ż</w:t>
      </w:r>
      <w:r w:rsidRPr="005A0AB6">
        <w:rPr>
          <w:rFonts w:ascii="Arial" w:hAnsi="Arial" w:cs="Arial"/>
          <w:sz w:val="22"/>
          <w:szCs w:val="22"/>
          <w:lang w:val="pl-PL"/>
        </w:rPr>
        <w:t xml:space="preserve"> </w:t>
      </w:r>
      <w:r w:rsidR="00EF1FE0">
        <w:rPr>
          <w:rFonts w:ascii="Arial" w:hAnsi="Arial" w:cs="Arial"/>
          <w:sz w:val="22"/>
          <w:szCs w:val="22"/>
          <w:lang w:val="pl-PL"/>
        </w:rPr>
        <w:t>4</w:t>
      </w:r>
      <w:r w:rsidRPr="005A0AB6">
        <w:rPr>
          <w:rFonts w:ascii="Arial" w:hAnsi="Arial" w:cs="Arial"/>
          <w:sz w:val="22"/>
          <w:szCs w:val="22"/>
          <w:lang w:val="pl-PL"/>
        </w:rPr>
        <w:t>0 % warto</w:t>
      </w:r>
      <w:r w:rsidRPr="005A0AB6">
        <w:rPr>
          <w:rFonts w:ascii="Arial" w:hAnsi="Arial" w:cs="Arial" w:hint="eastAsia"/>
          <w:sz w:val="22"/>
          <w:szCs w:val="22"/>
          <w:lang w:val="pl-PL"/>
        </w:rPr>
        <w:t>ś</w:t>
      </w:r>
      <w:r w:rsidRPr="005A0AB6">
        <w:rPr>
          <w:rFonts w:ascii="Arial" w:hAnsi="Arial" w:cs="Arial"/>
          <w:sz w:val="22"/>
          <w:szCs w:val="22"/>
          <w:lang w:val="pl-PL"/>
        </w:rPr>
        <w:t>ci wynagrodzenia brutto, okre</w:t>
      </w:r>
      <w:r w:rsidRPr="005A0AB6">
        <w:rPr>
          <w:rFonts w:ascii="Arial" w:hAnsi="Arial" w:cs="Arial" w:hint="eastAsia"/>
          <w:sz w:val="22"/>
          <w:szCs w:val="22"/>
          <w:lang w:val="pl-PL"/>
        </w:rPr>
        <w:t>ś</w:t>
      </w:r>
      <w:r w:rsidR="00023632">
        <w:rPr>
          <w:rFonts w:ascii="Arial" w:hAnsi="Arial" w:cs="Arial"/>
          <w:sz w:val="22"/>
          <w:szCs w:val="22"/>
          <w:lang w:val="pl-PL"/>
        </w:rPr>
        <w:t>lonego w § 10</w:t>
      </w:r>
      <w:r w:rsidRPr="005A0AB6">
        <w:rPr>
          <w:rFonts w:ascii="Arial" w:hAnsi="Arial" w:cs="Arial"/>
          <w:sz w:val="22"/>
          <w:szCs w:val="22"/>
          <w:lang w:val="pl-PL"/>
        </w:rPr>
        <w:t xml:space="preserve"> ust. 1 niniejszej umowy. Strony ustalaj</w:t>
      </w:r>
      <w:r w:rsidRPr="005A0AB6">
        <w:rPr>
          <w:rFonts w:ascii="Arial" w:hAnsi="Arial" w:cs="Arial" w:hint="eastAsia"/>
          <w:sz w:val="22"/>
          <w:szCs w:val="22"/>
          <w:lang w:val="pl-PL"/>
        </w:rPr>
        <w:t>ą</w:t>
      </w:r>
      <w:r w:rsidRPr="005A0AB6">
        <w:rPr>
          <w:rFonts w:ascii="Arial" w:hAnsi="Arial" w:cs="Arial"/>
          <w:sz w:val="22"/>
          <w:szCs w:val="22"/>
          <w:lang w:val="pl-PL"/>
        </w:rPr>
        <w:t xml:space="preserve">, </w:t>
      </w:r>
      <w:r w:rsidRPr="005A0AB6">
        <w:rPr>
          <w:rFonts w:ascii="Arial" w:hAnsi="Arial" w:cs="Arial" w:hint="eastAsia"/>
          <w:sz w:val="22"/>
          <w:szCs w:val="22"/>
          <w:lang w:val="pl-PL"/>
        </w:rPr>
        <w:t>ż</w:t>
      </w:r>
      <w:r w:rsidRPr="005A0AB6">
        <w:rPr>
          <w:rFonts w:ascii="Arial" w:hAnsi="Arial" w:cs="Arial"/>
          <w:sz w:val="22"/>
          <w:szCs w:val="22"/>
          <w:lang w:val="pl-PL"/>
        </w:rPr>
        <w:t>e odst</w:t>
      </w:r>
      <w:r w:rsidRPr="005A0AB6">
        <w:rPr>
          <w:rFonts w:ascii="Arial" w:hAnsi="Arial" w:cs="Arial" w:hint="eastAsia"/>
          <w:sz w:val="22"/>
          <w:szCs w:val="22"/>
          <w:lang w:val="pl-PL"/>
        </w:rPr>
        <w:t>ą</w:t>
      </w:r>
      <w:r w:rsidRPr="005A0AB6">
        <w:rPr>
          <w:rFonts w:ascii="Arial" w:hAnsi="Arial" w:cs="Arial"/>
          <w:sz w:val="22"/>
          <w:szCs w:val="22"/>
          <w:lang w:val="pl-PL"/>
        </w:rPr>
        <w:t>pienie od umowy mo</w:t>
      </w:r>
      <w:r w:rsidRPr="005A0AB6">
        <w:rPr>
          <w:rFonts w:ascii="Arial" w:hAnsi="Arial" w:cs="Arial" w:hint="eastAsia"/>
          <w:sz w:val="22"/>
          <w:szCs w:val="22"/>
          <w:lang w:val="pl-PL"/>
        </w:rPr>
        <w:t>ż</w:t>
      </w:r>
      <w:r w:rsidRPr="005A0AB6">
        <w:rPr>
          <w:rFonts w:ascii="Arial" w:hAnsi="Arial" w:cs="Arial"/>
          <w:sz w:val="22"/>
          <w:szCs w:val="22"/>
          <w:lang w:val="pl-PL"/>
        </w:rPr>
        <w:t>e nast</w:t>
      </w:r>
      <w:r w:rsidRPr="005A0AB6">
        <w:rPr>
          <w:rFonts w:ascii="Arial" w:hAnsi="Arial" w:cs="Arial" w:hint="eastAsia"/>
          <w:sz w:val="22"/>
          <w:szCs w:val="22"/>
          <w:lang w:val="pl-PL"/>
        </w:rPr>
        <w:t>ą</w:t>
      </w:r>
      <w:r w:rsidRPr="005A0AB6">
        <w:rPr>
          <w:rFonts w:ascii="Arial" w:hAnsi="Arial" w:cs="Arial"/>
          <w:sz w:val="22"/>
          <w:szCs w:val="22"/>
          <w:lang w:val="pl-PL"/>
        </w:rPr>
        <w:t>pi</w:t>
      </w:r>
      <w:r w:rsidRPr="005A0AB6">
        <w:rPr>
          <w:rFonts w:ascii="Arial" w:hAnsi="Arial" w:cs="Arial" w:hint="eastAsia"/>
          <w:sz w:val="22"/>
          <w:szCs w:val="22"/>
          <w:lang w:val="pl-PL"/>
        </w:rPr>
        <w:t>ć</w:t>
      </w:r>
      <w:r w:rsidRPr="005A0AB6">
        <w:rPr>
          <w:rFonts w:ascii="Arial" w:hAnsi="Arial" w:cs="Arial"/>
          <w:sz w:val="22"/>
          <w:szCs w:val="22"/>
          <w:lang w:val="pl-PL"/>
        </w:rPr>
        <w:t xml:space="preserve"> w cz</w:t>
      </w:r>
      <w:r w:rsidRPr="005A0AB6">
        <w:rPr>
          <w:rFonts w:ascii="Arial" w:hAnsi="Arial" w:cs="Arial" w:hint="eastAsia"/>
          <w:sz w:val="22"/>
          <w:szCs w:val="22"/>
          <w:lang w:val="pl-PL"/>
        </w:rPr>
        <w:t>ęś</w:t>
      </w:r>
      <w:r w:rsidRPr="005A0AB6">
        <w:rPr>
          <w:rFonts w:ascii="Arial" w:hAnsi="Arial" w:cs="Arial"/>
          <w:sz w:val="22"/>
          <w:szCs w:val="22"/>
          <w:lang w:val="pl-PL"/>
        </w:rPr>
        <w:t>ci dotycz</w:t>
      </w:r>
      <w:r w:rsidRPr="005A0AB6">
        <w:rPr>
          <w:rFonts w:ascii="Arial" w:hAnsi="Arial" w:cs="Arial" w:hint="eastAsia"/>
          <w:sz w:val="22"/>
          <w:szCs w:val="22"/>
          <w:lang w:val="pl-PL"/>
        </w:rPr>
        <w:t>ą</w:t>
      </w:r>
      <w:r w:rsidRPr="005A0AB6">
        <w:rPr>
          <w:rFonts w:ascii="Arial" w:hAnsi="Arial" w:cs="Arial"/>
          <w:sz w:val="22"/>
          <w:szCs w:val="22"/>
          <w:lang w:val="pl-PL"/>
        </w:rPr>
        <w:t xml:space="preserve">cej niewykonanego zakresu umowy. </w:t>
      </w:r>
    </w:p>
    <w:p w14:paraId="4228EC25" w14:textId="77777777" w:rsidR="00023632" w:rsidRDefault="00317397" w:rsidP="00CE5EEB">
      <w:pPr>
        <w:pStyle w:val="Akapitzlist"/>
        <w:numPr>
          <w:ilvl w:val="0"/>
          <w:numId w:val="1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023632">
        <w:rPr>
          <w:rFonts w:ascii="Arial" w:hAnsi="Arial" w:cs="Arial"/>
          <w:sz w:val="22"/>
          <w:szCs w:val="22"/>
          <w:lang w:val="pl-PL"/>
        </w:rPr>
        <w:t>Kary umowne s</w:t>
      </w:r>
      <w:r w:rsidRPr="00023632">
        <w:rPr>
          <w:rFonts w:ascii="Arial" w:hAnsi="Arial" w:cs="Arial" w:hint="eastAsia"/>
          <w:sz w:val="22"/>
          <w:szCs w:val="22"/>
          <w:lang w:val="pl-PL"/>
        </w:rPr>
        <w:t>ą</w:t>
      </w:r>
      <w:r w:rsidRPr="00023632">
        <w:rPr>
          <w:rFonts w:ascii="Arial" w:hAnsi="Arial" w:cs="Arial"/>
          <w:sz w:val="22"/>
          <w:szCs w:val="22"/>
          <w:lang w:val="pl-PL"/>
        </w:rPr>
        <w:t xml:space="preserve"> wymagalne niezale</w:t>
      </w:r>
      <w:r w:rsidRPr="00023632">
        <w:rPr>
          <w:rFonts w:ascii="Arial" w:hAnsi="Arial" w:cs="Arial" w:hint="eastAsia"/>
          <w:sz w:val="22"/>
          <w:szCs w:val="22"/>
          <w:lang w:val="pl-PL"/>
        </w:rPr>
        <w:t>ż</w:t>
      </w:r>
      <w:r w:rsidRPr="00023632">
        <w:rPr>
          <w:rFonts w:ascii="Arial" w:hAnsi="Arial" w:cs="Arial"/>
          <w:sz w:val="22"/>
          <w:szCs w:val="22"/>
          <w:lang w:val="pl-PL"/>
        </w:rPr>
        <w:t>nie od wysoko</w:t>
      </w:r>
      <w:r w:rsidRPr="00023632">
        <w:rPr>
          <w:rFonts w:ascii="Arial" w:hAnsi="Arial" w:cs="Arial" w:hint="eastAsia"/>
          <w:sz w:val="22"/>
          <w:szCs w:val="22"/>
          <w:lang w:val="pl-PL"/>
        </w:rPr>
        <w:t>ś</w:t>
      </w:r>
      <w:r w:rsidRPr="00023632">
        <w:rPr>
          <w:rFonts w:ascii="Arial" w:hAnsi="Arial" w:cs="Arial"/>
          <w:sz w:val="22"/>
          <w:szCs w:val="22"/>
          <w:lang w:val="pl-PL"/>
        </w:rPr>
        <w:t>ci poniesionej szkody i stopnia zawinienia strony zobowi</w:t>
      </w:r>
      <w:r w:rsidRPr="00023632">
        <w:rPr>
          <w:rFonts w:ascii="Arial" w:hAnsi="Arial" w:cs="Arial" w:hint="eastAsia"/>
          <w:sz w:val="22"/>
          <w:szCs w:val="22"/>
          <w:lang w:val="pl-PL"/>
        </w:rPr>
        <w:t>ą</w:t>
      </w:r>
      <w:r w:rsidRPr="00023632">
        <w:rPr>
          <w:rFonts w:ascii="Arial" w:hAnsi="Arial" w:cs="Arial"/>
          <w:sz w:val="22"/>
          <w:szCs w:val="22"/>
          <w:lang w:val="pl-PL"/>
        </w:rPr>
        <w:t>zanej do zap</w:t>
      </w:r>
      <w:r w:rsidRPr="00023632">
        <w:rPr>
          <w:rFonts w:ascii="Arial" w:hAnsi="Arial" w:cs="Arial" w:hint="eastAsia"/>
          <w:sz w:val="22"/>
          <w:szCs w:val="22"/>
          <w:lang w:val="pl-PL"/>
        </w:rPr>
        <w:t>ł</w:t>
      </w:r>
      <w:r w:rsidRPr="00023632">
        <w:rPr>
          <w:rFonts w:ascii="Arial" w:hAnsi="Arial" w:cs="Arial"/>
          <w:sz w:val="22"/>
          <w:szCs w:val="22"/>
          <w:lang w:val="pl-PL"/>
        </w:rPr>
        <w:t>aty kary umownej.</w:t>
      </w:r>
    </w:p>
    <w:p w14:paraId="36F831D7" w14:textId="77777777" w:rsidR="00220667" w:rsidRDefault="00317397" w:rsidP="00CE5EEB">
      <w:pPr>
        <w:pStyle w:val="Akapitzlist"/>
        <w:numPr>
          <w:ilvl w:val="0"/>
          <w:numId w:val="1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023632">
        <w:rPr>
          <w:rFonts w:ascii="Arial" w:hAnsi="Arial" w:cs="Arial"/>
          <w:sz w:val="22"/>
          <w:szCs w:val="22"/>
          <w:lang w:val="pl-PL"/>
        </w:rPr>
        <w:t>Zamawiaj</w:t>
      </w:r>
      <w:r w:rsidRPr="00023632">
        <w:rPr>
          <w:rFonts w:ascii="Arial" w:hAnsi="Arial" w:cs="Arial" w:hint="eastAsia"/>
          <w:sz w:val="22"/>
          <w:szCs w:val="22"/>
          <w:lang w:val="pl-PL"/>
        </w:rPr>
        <w:t>ą</w:t>
      </w:r>
      <w:r w:rsidRPr="00023632">
        <w:rPr>
          <w:rFonts w:ascii="Arial" w:hAnsi="Arial" w:cs="Arial"/>
          <w:sz w:val="22"/>
          <w:szCs w:val="22"/>
          <w:lang w:val="pl-PL"/>
        </w:rPr>
        <w:t>cy upowa</w:t>
      </w:r>
      <w:r w:rsidRPr="00023632">
        <w:rPr>
          <w:rFonts w:ascii="Arial" w:hAnsi="Arial" w:cs="Arial" w:hint="eastAsia"/>
          <w:sz w:val="22"/>
          <w:szCs w:val="22"/>
          <w:lang w:val="pl-PL"/>
        </w:rPr>
        <w:t>ż</w:t>
      </w:r>
      <w:r w:rsidRPr="00023632">
        <w:rPr>
          <w:rFonts w:ascii="Arial" w:hAnsi="Arial" w:cs="Arial"/>
          <w:sz w:val="22"/>
          <w:szCs w:val="22"/>
          <w:lang w:val="pl-PL"/>
        </w:rPr>
        <w:t>niony jest do domagania si</w:t>
      </w:r>
      <w:r w:rsidRPr="00023632">
        <w:rPr>
          <w:rFonts w:ascii="Arial" w:hAnsi="Arial" w:cs="Arial" w:hint="eastAsia"/>
          <w:sz w:val="22"/>
          <w:szCs w:val="22"/>
          <w:lang w:val="pl-PL"/>
        </w:rPr>
        <w:t>ę</w:t>
      </w:r>
      <w:r w:rsidRPr="00023632">
        <w:rPr>
          <w:rFonts w:ascii="Arial" w:hAnsi="Arial" w:cs="Arial"/>
          <w:sz w:val="22"/>
          <w:szCs w:val="22"/>
          <w:lang w:val="pl-PL"/>
        </w:rPr>
        <w:t xml:space="preserve"> odszkodowania na zasadach ogólnych, je</w:t>
      </w:r>
      <w:r w:rsidRPr="00023632">
        <w:rPr>
          <w:rFonts w:ascii="Arial" w:hAnsi="Arial" w:cs="Arial" w:hint="eastAsia"/>
          <w:sz w:val="22"/>
          <w:szCs w:val="22"/>
          <w:lang w:val="pl-PL"/>
        </w:rPr>
        <w:t>ż</w:t>
      </w:r>
      <w:r w:rsidRPr="00023632">
        <w:rPr>
          <w:rFonts w:ascii="Arial" w:hAnsi="Arial" w:cs="Arial"/>
          <w:sz w:val="22"/>
          <w:szCs w:val="22"/>
          <w:lang w:val="pl-PL"/>
        </w:rPr>
        <w:t>eli poniesiona szkoda przekracza kary umowne.</w:t>
      </w:r>
    </w:p>
    <w:p w14:paraId="6A9CDC3F" w14:textId="77777777" w:rsidR="00DA6C62" w:rsidRDefault="00317397" w:rsidP="00CE5EEB">
      <w:pPr>
        <w:pStyle w:val="Akapitzlist"/>
        <w:numPr>
          <w:ilvl w:val="0"/>
          <w:numId w:val="1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220667">
        <w:rPr>
          <w:rFonts w:ascii="Arial" w:hAnsi="Arial" w:cs="Arial"/>
          <w:sz w:val="22"/>
          <w:szCs w:val="22"/>
          <w:lang w:val="pl-PL"/>
        </w:rPr>
        <w:t>Strony ustalaj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 xml:space="preserve">, </w:t>
      </w:r>
      <w:r w:rsidRPr="00220667">
        <w:rPr>
          <w:rFonts w:ascii="Arial" w:hAnsi="Arial" w:cs="Arial" w:hint="eastAsia"/>
          <w:sz w:val="22"/>
          <w:szCs w:val="22"/>
          <w:lang w:val="pl-PL"/>
        </w:rPr>
        <w:t>ż</w:t>
      </w:r>
      <w:r w:rsidRPr="00220667">
        <w:rPr>
          <w:rFonts w:ascii="Arial" w:hAnsi="Arial" w:cs="Arial"/>
          <w:sz w:val="22"/>
          <w:szCs w:val="22"/>
          <w:lang w:val="pl-PL"/>
        </w:rPr>
        <w:t>e Zamawiaj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>cemu przys</w:t>
      </w:r>
      <w:r w:rsidRPr="00220667">
        <w:rPr>
          <w:rFonts w:ascii="Arial" w:hAnsi="Arial" w:cs="Arial" w:hint="eastAsia"/>
          <w:sz w:val="22"/>
          <w:szCs w:val="22"/>
          <w:lang w:val="pl-PL"/>
        </w:rPr>
        <w:t>ł</w:t>
      </w:r>
      <w:r w:rsidRPr="00220667">
        <w:rPr>
          <w:rFonts w:ascii="Arial" w:hAnsi="Arial" w:cs="Arial"/>
          <w:sz w:val="22"/>
          <w:szCs w:val="22"/>
          <w:lang w:val="pl-PL"/>
        </w:rPr>
        <w:t>uguje prawo potr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>cenia kwoty nale</w:t>
      </w:r>
      <w:r w:rsidRPr="00220667">
        <w:rPr>
          <w:rFonts w:ascii="Arial" w:hAnsi="Arial" w:cs="Arial" w:hint="eastAsia"/>
          <w:sz w:val="22"/>
          <w:szCs w:val="22"/>
          <w:lang w:val="pl-PL"/>
        </w:rPr>
        <w:t>ż</w:t>
      </w:r>
      <w:r w:rsidRPr="00220667">
        <w:rPr>
          <w:rFonts w:ascii="Arial" w:hAnsi="Arial" w:cs="Arial"/>
          <w:sz w:val="22"/>
          <w:szCs w:val="22"/>
          <w:lang w:val="pl-PL"/>
        </w:rPr>
        <w:t>nych kar umownych z kwoty wynagrodzenia umownego przys</w:t>
      </w:r>
      <w:r w:rsidRPr="00220667">
        <w:rPr>
          <w:rFonts w:ascii="Arial" w:hAnsi="Arial" w:cs="Arial" w:hint="eastAsia"/>
          <w:sz w:val="22"/>
          <w:szCs w:val="22"/>
          <w:lang w:val="pl-PL"/>
        </w:rPr>
        <w:t>ł</w:t>
      </w:r>
      <w:r w:rsidRPr="00220667">
        <w:rPr>
          <w:rFonts w:ascii="Arial" w:hAnsi="Arial" w:cs="Arial"/>
          <w:sz w:val="22"/>
          <w:szCs w:val="22"/>
          <w:lang w:val="pl-PL"/>
        </w:rPr>
        <w:t>uguj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>cego Wykonawcy, pocz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>wszy od wynagrodzenia nale</w:t>
      </w:r>
      <w:r w:rsidRPr="00220667">
        <w:rPr>
          <w:rFonts w:ascii="Arial" w:hAnsi="Arial" w:cs="Arial" w:hint="eastAsia"/>
          <w:sz w:val="22"/>
          <w:szCs w:val="22"/>
          <w:lang w:val="pl-PL"/>
        </w:rPr>
        <w:t>ż</w:t>
      </w:r>
      <w:r w:rsidRPr="00220667">
        <w:rPr>
          <w:rFonts w:ascii="Arial" w:hAnsi="Arial" w:cs="Arial"/>
          <w:sz w:val="22"/>
          <w:szCs w:val="22"/>
          <w:lang w:val="pl-PL"/>
        </w:rPr>
        <w:t>nego bezpo</w:t>
      </w:r>
      <w:r w:rsidRPr="00220667">
        <w:rPr>
          <w:rFonts w:ascii="Arial" w:hAnsi="Arial" w:cs="Arial" w:hint="eastAsia"/>
          <w:sz w:val="22"/>
          <w:szCs w:val="22"/>
          <w:lang w:val="pl-PL"/>
        </w:rPr>
        <w:t>ś</w:t>
      </w:r>
      <w:r w:rsidRPr="00220667">
        <w:rPr>
          <w:rFonts w:ascii="Arial" w:hAnsi="Arial" w:cs="Arial"/>
          <w:sz w:val="22"/>
          <w:szCs w:val="22"/>
          <w:lang w:val="pl-PL"/>
        </w:rPr>
        <w:t>rednio po wyst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>pieniu zdarzenia uzasadniaj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>cego naliczenie kar. Przed dokonaniem potr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>cenia Zamawiaj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>cy zawiadomi pisemnie Wykonawc</w:t>
      </w:r>
      <w:r w:rsidRPr="00220667">
        <w:rPr>
          <w:rFonts w:ascii="Arial" w:hAnsi="Arial" w:cs="Arial" w:hint="eastAsia"/>
          <w:sz w:val="22"/>
          <w:szCs w:val="22"/>
          <w:lang w:val="pl-PL"/>
        </w:rPr>
        <w:t>ę</w:t>
      </w:r>
      <w:r w:rsidRPr="00220667">
        <w:rPr>
          <w:rFonts w:ascii="Arial" w:hAnsi="Arial" w:cs="Arial"/>
          <w:sz w:val="22"/>
          <w:szCs w:val="22"/>
          <w:lang w:val="pl-PL"/>
        </w:rPr>
        <w:t xml:space="preserve"> o wysoko</w:t>
      </w:r>
      <w:r w:rsidRPr="00220667">
        <w:rPr>
          <w:rFonts w:ascii="Arial" w:hAnsi="Arial" w:cs="Arial" w:hint="eastAsia"/>
          <w:sz w:val="22"/>
          <w:szCs w:val="22"/>
          <w:lang w:val="pl-PL"/>
        </w:rPr>
        <w:t>ś</w:t>
      </w:r>
      <w:r w:rsidRPr="00220667">
        <w:rPr>
          <w:rFonts w:ascii="Arial" w:hAnsi="Arial" w:cs="Arial"/>
          <w:sz w:val="22"/>
          <w:szCs w:val="22"/>
          <w:lang w:val="pl-PL"/>
        </w:rPr>
        <w:t>ci i podstawie naliczonych kar umownych.</w:t>
      </w:r>
    </w:p>
    <w:p w14:paraId="1EBA403E" w14:textId="4B39A278" w:rsidR="00DA6C62" w:rsidRDefault="00DA6C62" w:rsidP="00CE5EEB">
      <w:pPr>
        <w:pStyle w:val="Akapitzlist"/>
        <w:numPr>
          <w:ilvl w:val="0"/>
          <w:numId w:val="1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52B15">
        <w:rPr>
          <w:rFonts w:ascii="Arial" w:hAnsi="Arial" w:cs="Arial"/>
          <w:sz w:val="22"/>
          <w:szCs w:val="22"/>
          <w:lang w:val="pl-PL"/>
        </w:rPr>
        <w:t xml:space="preserve">W przypadku niewykonywania lub nienależytego wykonywania obowiązków objętych umową, Zamawiającemu przysługuje po bezskutecznym wezwaniu do wykonania lub należytego </w:t>
      </w:r>
      <w:r w:rsidRPr="00152B15">
        <w:rPr>
          <w:rFonts w:ascii="Arial" w:hAnsi="Arial" w:cs="Arial"/>
          <w:sz w:val="22"/>
          <w:szCs w:val="22"/>
          <w:lang w:val="pl-PL"/>
        </w:rPr>
        <w:lastRenderedPageBreak/>
        <w:t>wykonania prac prawo do zlecenia wykonania prac innemu wykonawcy, przy zachowaniu roszczenia o naprawienie szkody. O potrzebie wykonania prac w trybie zastępczym Zamawiający powiadomi Wykonawcę pisemnie. Kosztami wykonania tych prac zostanie obciążony Wykonawca. Zamawiającemu przysługuje prawo potrącenia równowartości ww. kosztów z każdej wierzytelności przysługującej wykonawcy.</w:t>
      </w:r>
    </w:p>
    <w:p w14:paraId="3E8BBC77" w14:textId="77777777" w:rsidR="00CA628E" w:rsidRPr="009F0623" w:rsidRDefault="00CA628E" w:rsidP="00C32933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C255F08" w14:textId="77777777" w:rsidR="00F250BF" w:rsidRDefault="00F250BF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 w:rsidR="00C32933">
        <w:rPr>
          <w:rFonts w:ascii="Arial" w:hAnsi="Arial" w:cs="Arial"/>
          <w:b/>
          <w:sz w:val="22"/>
          <w:szCs w:val="22"/>
          <w:lang w:val="pl-PL"/>
        </w:rPr>
        <w:t>14</w:t>
      </w:r>
    </w:p>
    <w:p w14:paraId="60BB66FC" w14:textId="77777777" w:rsidR="002004BB" w:rsidRPr="002004BB" w:rsidRDefault="002004BB" w:rsidP="00CE5EEB">
      <w:pPr>
        <w:pStyle w:val="Akapitzlist"/>
        <w:numPr>
          <w:ilvl w:val="0"/>
          <w:numId w:val="20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2004BB">
        <w:rPr>
          <w:rFonts w:ascii="Arial" w:hAnsi="Arial" w:cs="Arial"/>
          <w:sz w:val="22"/>
          <w:szCs w:val="22"/>
          <w:lang w:val="pl-PL"/>
        </w:rPr>
        <w:t>Zamawiaj</w:t>
      </w:r>
      <w:r w:rsidRPr="002004BB">
        <w:rPr>
          <w:rFonts w:ascii="Arial" w:hAnsi="Arial" w:cs="Arial" w:hint="eastAsia"/>
          <w:sz w:val="22"/>
          <w:szCs w:val="22"/>
          <w:lang w:val="pl-PL"/>
        </w:rPr>
        <w:t>ą</w:t>
      </w:r>
      <w:r w:rsidRPr="002004BB">
        <w:rPr>
          <w:rFonts w:ascii="Arial" w:hAnsi="Arial" w:cs="Arial"/>
          <w:sz w:val="22"/>
          <w:szCs w:val="22"/>
          <w:lang w:val="pl-PL"/>
        </w:rPr>
        <w:t>cy mo</w:t>
      </w:r>
      <w:r w:rsidRPr="002004BB">
        <w:rPr>
          <w:rFonts w:ascii="Arial" w:hAnsi="Arial" w:cs="Arial" w:hint="eastAsia"/>
          <w:sz w:val="22"/>
          <w:szCs w:val="22"/>
          <w:lang w:val="pl-PL"/>
        </w:rPr>
        <w:t>ż</w:t>
      </w:r>
      <w:r w:rsidRPr="002004BB">
        <w:rPr>
          <w:rFonts w:ascii="Arial" w:hAnsi="Arial" w:cs="Arial"/>
          <w:sz w:val="22"/>
          <w:szCs w:val="22"/>
          <w:lang w:val="pl-PL"/>
        </w:rPr>
        <w:t>e wypowiedzie</w:t>
      </w:r>
      <w:r w:rsidRPr="002004BB">
        <w:rPr>
          <w:rFonts w:ascii="Arial" w:hAnsi="Arial" w:cs="Arial" w:hint="eastAsia"/>
          <w:sz w:val="22"/>
          <w:szCs w:val="22"/>
          <w:lang w:val="pl-PL"/>
        </w:rPr>
        <w:t>ć</w:t>
      </w:r>
      <w:r w:rsidRPr="002004BB">
        <w:rPr>
          <w:rFonts w:ascii="Arial" w:hAnsi="Arial" w:cs="Arial"/>
          <w:sz w:val="22"/>
          <w:szCs w:val="22"/>
          <w:lang w:val="pl-PL"/>
        </w:rPr>
        <w:t xml:space="preserve"> umow</w:t>
      </w:r>
      <w:r w:rsidRPr="002004BB">
        <w:rPr>
          <w:rFonts w:ascii="Arial" w:hAnsi="Arial" w:cs="Arial" w:hint="eastAsia"/>
          <w:sz w:val="22"/>
          <w:szCs w:val="22"/>
          <w:lang w:val="pl-PL"/>
        </w:rPr>
        <w:t>ę</w:t>
      </w:r>
      <w:r w:rsidRPr="002004BB">
        <w:rPr>
          <w:rFonts w:ascii="Arial" w:hAnsi="Arial" w:cs="Arial"/>
          <w:sz w:val="22"/>
          <w:szCs w:val="22"/>
          <w:lang w:val="pl-PL"/>
        </w:rPr>
        <w:t xml:space="preserve"> ze skutkiem natychmiastowym, w przypadku:</w:t>
      </w:r>
    </w:p>
    <w:p w14:paraId="106AAA6A" w14:textId="77777777" w:rsidR="00D271C0" w:rsidRDefault="002004BB" w:rsidP="00CE5EEB">
      <w:pPr>
        <w:pStyle w:val="Akapitzlist"/>
        <w:numPr>
          <w:ilvl w:val="0"/>
          <w:numId w:val="21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2004BB">
        <w:rPr>
          <w:rFonts w:ascii="Arial" w:hAnsi="Arial" w:cs="Arial"/>
          <w:sz w:val="22"/>
          <w:szCs w:val="22"/>
          <w:lang w:val="pl-PL"/>
        </w:rPr>
        <w:t>powzi</w:t>
      </w:r>
      <w:r w:rsidRPr="002004BB">
        <w:rPr>
          <w:rFonts w:ascii="Arial" w:hAnsi="Arial" w:cs="Arial" w:hint="eastAsia"/>
          <w:sz w:val="22"/>
          <w:szCs w:val="22"/>
          <w:lang w:val="pl-PL"/>
        </w:rPr>
        <w:t>ę</w:t>
      </w:r>
      <w:r w:rsidRPr="002004BB">
        <w:rPr>
          <w:rFonts w:ascii="Arial" w:hAnsi="Arial" w:cs="Arial"/>
          <w:sz w:val="22"/>
          <w:szCs w:val="22"/>
          <w:lang w:val="pl-PL"/>
        </w:rPr>
        <w:t>cia informacji o og</w:t>
      </w:r>
      <w:r w:rsidRPr="002004BB">
        <w:rPr>
          <w:rFonts w:ascii="Arial" w:hAnsi="Arial" w:cs="Arial" w:hint="eastAsia"/>
          <w:sz w:val="22"/>
          <w:szCs w:val="22"/>
          <w:lang w:val="pl-PL"/>
        </w:rPr>
        <w:t>ł</w:t>
      </w:r>
      <w:r w:rsidRPr="002004BB">
        <w:rPr>
          <w:rFonts w:ascii="Arial" w:hAnsi="Arial" w:cs="Arial"/>
          <w:sz w:val="22"/>
          <w:szCs w:val="22"/>
          <w:lang w:val="pl-PL"/>
        </w:rPr>
        <w:t>oszeniu przez Wykonawc</w:t>
      </w:r>
      <w:r w:rsidRPr="002004BB">
        <w:rPr>
          <w:rFonts w:ascii="Arial" w:hAnsi="Arial" w:cs="Arial" w:hint="eastAsia"/>
          <w:sz w:val="22"/>
          <w:szCs w:val="22"/>
          <w:lang w:val="pl-PL"/>
        </w:rPr>
        <w:t>ę</w:t>
      </w:r>
      <w:r w:rsidRPr="002004BB">
        <w:rPr>
          <w:rFonts w:ascii="Arial" w:hAnsi="Arial" w:cs="Arial"/>
          <w:sz w:val="22"/>
          <w:szCs w:val="22"/>
          <w:lang w:val="pl-PL"/>
        </w:rPr>
        <w:t xml:space="preserve"> likwidacji lub wydania nakazu zaj</w:t>
      </w:r>
      <w:r w:rsidRPr="002004BB">
        <w:rPr>
          <w:rFonts w:ascii="Arial" w:hAnsi="Arial" w:cs="Arial" w:hint="eastAsia"/>
          <w:sz w:val="22"/>
          <w:szCs w:val="22"/>
          <w:lang w:val="pl-PL"/>
        </w:rPr>
        <w:t>ę</w:t>
      </w:r>
      <w:r w:rsidRPr="002004BB">
        <w:rPr>
          <w:rFonts w:ascii="Arial" w:hAnsi="Arial" w:cs="Arial"/>
          <w:sz w:val="22"/>
          <w:szCs w:val="22"/>
          <w:lang w:val="pl-PL"/>
        </w:rPr>
        <w:t>cia maj</w:t>
      </w:r>
      <w:r w:rsidRPr="002004BB">
        <w:rPr>
          <w:rFonts w:ascii="Arial" w:hAnsi="Arial" w:cs="Arial" w:hint="eastAsia"/>
          <w:sz w:val="22"/>
          <w:szCs w:val="22"/>
          <w:lang w:val="pl-PL"/>
        </w:rPr>
        <w:t>ą</w:t>
      </w:r>
      <w:r w:rsidRPr="002004BB">
        <w:rPr>
          <w:rFonts w:ascii="Arial" w:hAnsi="Arial" w:cs="Arial"/>
          <w:sz w:val="22"/>
          <w:szCs w:val="22"/>
          <w:lang w:val="pl-PL"/>
        </w:rPr>
        <w:t>tku Wykonawcy w zakresie uniemo</w:t>
      </w:r>
      <w:r w:rsidRPr="002004BB">
        <w:rPr>
          <w:rFonts w:ascii="Arial" w:hAnsi="Arial" w:cs="Arial" w:hint="eastAsia"/>
          <w:sz w:val="22"/>
          <w:szCs w:val="22"/>
          <w:lang w:val="pl-PL"/>
        </w:rPr>
        <w:t>ż</w:t>
      </w:r>
      <w:r w:rsidRPr="002004BB">
        <w:rPr>
          <w:rFonts w:ascii="Arial" w:hAnsi="Arial" w:cs="Arial"/>
          <w:sz w:val="22"/>
          <w:szCs w:val="22"/>
          <w:lang w:val="pl-PL"/>
        </w:rPr>
        <w:t>liwiaj</w:t>
      </w:r>
      <w:r w:rsidRPr="002004BB">
        <w:rPr>
          <w:rFonts w:ascii="Arial" w:hAnsi="Arial" w:cs="Arial" w:hint="eastAsia"/>
          <w:sz w:val="22"/>
          <w:szCs w:val="22"/>
          <w:lang w:val="pl-PL"/>
        </w:rPr>
        <w:t>ą</w:t>
      </w:r>
      <w:r w:rsidRPr="002004BB">
        <w:rPr>
          <w:rFonts w:ascii="Arial" w:hAnsi="Arial" w:cs="Arial"/>
          <w:sz w:val="22"/>
          <w:szCs w:val="22"/>
          <w:lang w:val="pl-PL"/>
        </w:rPr>
        <w:t>cym wykonanie niniejszej umowy,</w:t>
      </w:r>
    </w:p>
    <w:p w14:paraId="67186851" w14:textId="77777777" w:rsidR="00D271C0" w:rsidRDefault="002004BB" w:rsidP="00CE5EEB">
      <w:pPr>
        <w:pStyle w:val="Akapitzlist"/>
        <w:numPr>
          <w:ilvl w:val="0"/>
          <w:numId w:val="21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D271C0">
        <w:rPr>
          <w:rFonts w:ascii="Arial" w:hAnsi="Arial" w:cs="Arial"/>
          <w:sz w:val="22"/>
          <w:szCs w:val="22"/>
          <w:lang w:val="pl-PL"/>
        </w:rPr>
        <w:t>powzi</w:t>
      </w:r>
      <w:r w:rsidRPr="00D271C0">
        <w:rPr>
          <w:rFonts w:ascii="Arial" w:hAnsi="Arial" w:cs="Arial" w:hint="eastAsia"/>
          <w:sz w:val="22"/>
          <w:szCs w:val="22"/>
          <w:lang w:val="pl-PL"/>
        </w:rPr>
        <w:t>ę</w:t>
      </w:r>
      <w:r w:rsidRPr="00D271C0">
        <w:rPr>
          <w:rFonts w:ascii="Arial" w:hAnsi="Arial" w:cs="Arial"/>
          <w:sz w:val="22"/>
          <w:szCs w:val="22"/>
          <w:lang w:val="pl-PL"/>
        </w:rPr>
        <w:t xml:space="preserve">cia informacji, </w:t>
      </w:r>
      <w:r w:rsidRPr="00D271C0">
        <w:rPr>
          <w:rFonts w:ascii="Arial" w:hAnsi="Arial" w:cs="Arial" w:hint="eastAsia"/>
          <w:sz w:val="22"/>
          <w:szCs w:val="22"/>
          <w:lang w:val="pl-PL"/>
        </w:rPr>
        <w:t>ż</w:t>
      </w:r>
      <w:r w:rsidRPr="00D271C0">
        <w:rPr>
          <w:rFonts w:ascii="Arial" w:hAnsi="Arial" w:cs="Arial"/>
          <w:sz w:val="22"/>
          <w:szCs w:val="22"/>
          <w:lang w:val="pl-PL"/>
        </w:rPr>
        <w:t>e Wykonawca na skutek swojej niewyp</w:t>
      </w:r>
      <w:r w:rsidRPr="00D271C0">
        <w:rPr>
          <w:rFonts w:ascii="Arial" w:hAnsi="Arial" w:cs="Arial" w:hint="eastAsia"/>
          <w:sz w:val="22"/>
          <w:szCs w:val="22"/>
          <w:lang w:val="pl-PL"/>
        </w:rPr>
        <w:t>ł</w:t>
      </w:r>
      <w:r w:rsidRPr="00D271C0">
        <w:rPr>
          <w:rFonts w:ascii="Arial" w:hAnsi="Arial" w:cs="Arial"/>
          <w:sz w:val="22"/>
          <w:szCs w:val="22"/>
          <w:lang w:val="pl-PL"/>
        </w:rPr>
        <w:t>acalno</w:t>
      </w:r>
      <w:r w:rsidRPr="00D271C0">
        <w:rPr>
          <w:rFonts w:ascii="Arial" w:hAnsi="Arial" w:cs="Arial" w:hint="eastAsia"/>
          <w:sz w:val="22"/>
          <w:szCs w:val="22"/>
          <w:lang w:val="pl-PL"/>
        </w:rPr>
        <w:t>ś</w:t>
      </w:r>
      <w:r w:rsidRPr="00D271C0">
        <w:rPr>
          <w:rFonts w:ascii="Arial" w:hAnsi="Arial" w:cs="Arial"/>
          <w:sz w:val="22"/>
          <w:szCs w:val="22"/>
          <w:lang w:val="pl-PL"/>
        </w:rPr>
        <w:t>ci nie wykonuje zobowi</w:t>
      </w:r>
      <w:r w:rsidRPr="00D271C0">
        <w:rPr>
          <w:rFonts w:ascii="Arial" w:hAnsi="Arial" w:cs="Arial" w:hint="eastAsia"/>
          <w:sz w:val="22"/>
          <w:szCs w:val="22"/>
          <w:lang w:val="pl-PL"/>
        </w:rPr>
        <w:t>ą</w:t>
      </w:r>
      <w:r w:rsidRPr="00D271C0">
        <w:rPr>
          <w:rFonts w:ascii="Arial" w:hAnsi="Arial" w:cs="Arial"/>
          <w:sz w:val="22"/>
          <w:szCs w:val="22"/>
          <w:lang w:val="pl-PL"/>
        </w:rPr>
        <w:t>za</w:t>
      </w:r>
      <w:r w:rsidRPr="00D271C0">
        <w:rPr>
          <w:rFonts w:ascii="Arial" w:hAnsi="Arial" w:cs="Arial" w:hint="eastAsia"/>
          <w:sz w:val="22"/>
          <w:szCs w:val="22"/>
          <w:lang w:val="pl-PL"/>
        </w:rPr>
        <w:t>ń</w:t>
      </w:r>
      <w:r w:rsidRPr="00D271C0">
        <w:rPr>
          <w:rFonts w:ascii="Arial" w:hAnsi="Arial" w:cs="Arial"/>
          <w:sz w:val="22"/>
          <w:szCs w:val="22"/>
          <w:lang w:val="pl-PL"/>
        </w:rPr>
        <w:t xml:space="preserve"> pieni</w:t>
      </w:r>
      <w:r w:rsidRPr="00D271C0">
        <w:rPr>
          <w:rFonts w:ascii="Arial" w:hAnsi="Arial" w:cs="Arial" w:hint="eastAsia"/>
          <w:sz w:val="22"/>
          <w:szCs w:val="22"/>
          <w:lang w:val="pl-PL"/>
        </w:rPr>
        <w:t>ęż</w:t>
      </w:r>
      <w:r w:rsidRPr="00D271C0">
        <w:rPr>
          <w:rFonts w:ascii="Arial" w:hAnsi="Arial" w:cs="Arial"/>
          <w:sz w:val="22"/>
          <w:szCs w:val="22"/>
          <w:lang w:val="pl-PL"/>
        </w:rPr>
        <w:t>nych przez okres co najmniej 3 miesi</w:t>
      </w:r>
      <w:r w:rsidRPr="00D271C0">
        <w:rPr>
          <w:rFonts w:ascii="Arial" w:hAnsi="Arial" w:cs="Arial" w:hint="eastAsia"/>
          <w:sz w:val="22"/>
          <w:szCs w:val="22"/>
          <w:lang w:val="pl-PL"/>
        </w:rPr>
        <w:t>ę</w:t>
      </w:r>
      <w:r w:rsidRPr="00D271C0">
        <w:rPr>
          <w:rFonts w:ascii="Arial" w:hAnsi="Arial" w:cs="Arial"/>
          <w:sz w:val="22"/>
          <w:szCs w:val="22"/>
          <w:lang w:val="pl-PL"/>
        </w:rPr>
        <w:t>cy,</w:t>
      </w:r>
    </w:p>
    <w:p w14:paraId="2E66D407" w14:textId="77777777" w:rsidR="002004BB" w:rsidRDefault="002004BB" w:rsidP="00CE5EEB">
      <w:pPr>
        <w:pStyle w:val="Akapitzlist"/>
        <w:numPr>
          <w:ilvl w:val="0"/>
          <w:numId w:val="21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D271C0">
        <w:rPr>
          <w:rFonts w:ascii="Arial" w:hAnsi="Arial" w:cs="Arial"/>
          <w:sz w:val="22"/>
          <w:szCs w:val="22"/>
          <w:lang w:val="pl-PL"/>
        </w:rPr>
        <w:t>niewykonywania b</w:t>
      </w:r>
      <w:r w:rsidRPr="00D271C0">
        <w:rPr>
          <w:rFonts w:ascii="Arial" w:hAnsi="Arial" w:cs="Arial" w:hint="eastAsia"/>
          <w:sz w:val="22"/>
          <w:szCs w:val="22"/>
          <w:lang w:val="pl-PL"/>
        </w:rPr>
        <w:t>ą</w:t>
      </w:r>
      <w:r w:rsidRPr="00D271C0">
        <w:rPr>
          <w:rFonts w:ascii="Arial" w:hAnsi="Arial" w:cs="Arial"/>
          <w:sz w:val="22"/>
          <w:szCs w:val="22"/>
          <w:lang w:val="pl-PL"/>
        </w:rPr>
        <w:t>d</w:t>
      </w:r>
      <w:r w:rsidRPr="00D271C0">
        <w:rPr>
          <w:rFonts w:ascii="Arial" w:hAnsi="Arial" w:cs="Arial" w:hint="eastAsia"/>
          <w:sz w:val="22"/>
          <w:szCs w:val="22"/>
          <w:lang w:val="pl-PL"/>
        </w:rPr>
        <w:t>ź</w:t>
      </w:r>
      <w:r w:rsidRPr="00D271C0">
        <w:rPr>
          <w:rFonts w:ascii="Arial" w:hAnsi="Arial" w:cs="Arial"/>
          <w:sz w:val="22"/>
          <w:szCs w:val="22"/>
          <w:lang w:val="pl-PL"/>
        </w:rPr>
        <w:t xml:space="preserve"> nienale</w:t>
      </w:r>
      <w:r w:rsidRPr="00D271C0">
        <w:rPr>
          <w:rFonts w:ascii="Arial" w:hAnsi="Arial" w:cs="Arial" w:hint="eastAsia"/>
          <w:sz w:val="22"/>
          <w:szCs w:val="22"/>
          <w:lang w:val="pl-PL"/>
        </w:rPr>
        <w:t>ż</w:t>
      </w:r>
      <w:r w:rsidRPr="00D271C0">
        <w:rPr>
          <w:rFonts w:ascii="Arial" w:hAnsi="Arial" w:cs="Arial"/>
          <w:sz w:val="22"/>
          <w:szCs w:val="22"/>
          <w:lang w:val="pl-PL"/>
        </w:rPr>
        <w:t>ytego wykonywania przedmiotu umowy, w szczególno</w:t>
      </w:r>
      <w:r w:rsidRPr="00D271C0">
        <w:rPr>
          <w:rFonts w:ascii="Arial" w:hAnsi="Arial" w:cs="Arial" w:hint="eastAsia"/>
          <w:sz w:val="22"/>
          <w:szCs w:val="22"/>
          <w:lang w:val="pl-PL"/>
        </w:rPr>
        <w:t>ś</w:t>
      </w:r>
      <w:r w:rsidRPr="00D271C0">
        <w:rPr>
          <w:rFonts w:ascii="Arial" w:hAnsi="Arial" w:cs="Arial"/>
          <w:sz w:val="22"/>
          <w:szCs w:val="22"/>
          <w:lang w:val="pl-PL"/>
        </w:rPr>
        <w:t>ci w przypad</w:t>
      </w:r>
      <w:r w:rsidR="002143AC">
        <w:rPr>
          <w:rFonts w:ascii="Arial" w:hAnsi="Arial" w:cs="Arial"/>
          <w:sz w:val="22"/>
          <w:szCs w:val="22"/>
          <w:lang w:val="pl-PL"/>
        </w:rPr>
        <w:t xml:space="preserve">ku, </w:t>
      </w:r>
      <w:r w:rsidRPr="00D271C0">
        <w:rPr>
          <w:rFonts w:ascii="Arial" w:hAnsi="Arial" w:cs="Arial"/>
          <w:sz w:val="22"/>
          <w:szCs w:val="22"/>
          <w:lang w:val="pl-PL"/>
        </w:rPr>
        <w:t>gdy Wykonawca nie przyst</w:t>
      </w:r>
      <w:r w:rsidRPr="00D271C0">
        <w:rPr>
          <w:rFonts w:ascii="Arial" w:hAnsi="Arial" w:cs="Arial" w:hint="eastAsia"/>
          <w:sz w:val="22"/>
          <w:szCs w:val="22"/>
          <w:lang w:val="pl-PL"/>
        </w:rPr>
        <w:t>ą</w:t>
      </w:r>
      <w:r w:rsidRPr="00D271C0">
        <w:rPr>
          <w:rFonts w:ascii="Arial" w:hAnsi="Arial" w:cs="Arial"/>
          <w:sz w:val="22"/>
          <w:szCs w:val="22"/>
          <w:lang w:val="pl-PL"/>
        </w:rPr>
        <w:t xml:space="preserve">pi do </w:t>
      </w:r>
      <w:r w:rsidR="002143AC">
        <w:rPr>
          <w:rFonts w:ascii="Arial" w:hAnsi="Arial" w:cs="Arial"/>
          <w:sz w:val="22"/>
          <w:szCs w:val="22"/>
          <w:lang w:val="pl-PL"/>
        </w:rPr>
        <w:t xml:space="preserve">realizacji obowiązków wynikających z niniejszej umowy </w:t>
      </w:r>
      <w:r w:rsidRPr="00B3660C">
        <w:rPr>
          <w:rFonts w:ascii="Arial" w:hAnsi="Arial" w:cs="Arial"/>
          <w:sz w:val="22"/>
          <w:szCs w:val="22"/>
          <w:lang w:val="pl-PL"/>
        </w:rPr>
        <w:t>albo wykonuje us</w:t>
      </w:r>
      <w:r w:rsidRPr="00B3660C">
        <w:rPr>
          <w:rFonts w:ascii="Arial" w:hAnsi="Arial" w:cs="Arial" w:hint="eastAsia"/>
          <w:sz w:val="22"/>
          <w:szCs w:val="22"/>
          <w:lang w:val="pl-PL"/>
        </w:rPr>
        <w:t>ł</w:t>
      </w:r>
      <w:r w:rsidRPr="00B3660C">
        <w:rPr>
          <w:rFonts w:ascii="Arial" w:hAnsi="Arial" w:cs="Arial"/>
          <w:sz w:val="22"/>
          <w:szCs w:val="22"/>
          <w:lang w:val="pl-PL"/>
        </w:rPr>
        <w:t>ugi wadliwie</w:t>
      </w:r>
      <w:r w:rsidR="00B3660C">
        <w:rPr>
          <w:rFonts w:ascii="Arial" w:hAnsi="Arial" w:cs="Arial"/>
          <w:sz w:val="22"/>
          <w:szCs w:val="22"/>
          <w:lang w:val="pl-PL"/>
        </w:rPr>
        <w:t>,</w:t>
      </w:r>
    </w:p>
    <w:p w14:paraId="39E0D9E6" w14:textId="77777777" w:rsidR="00B3660C" w:rsidRDefault="002004BB" w:rsidP="00CE5EEB">
      <w:pPr>
        <w:pStyle w:val="Akapitzlist"/>
        <w:numPr>
          <w:ilvl w:val="0"/>
          <w:numId w:val="21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B3660C">
        <w:rPr>
          <w:rFonts w:ascii="Arial" w:hAnsi="Arial" w:cs="Arial"/>
          <w:sz w:val="22"/>
          <w:szCs w:val="22"/>
          <w:lang w:val="pl-PL"/>
        </w:rPr>
        <w:t>wykorzystywania przez Wykonawc</w:t>
      </w:r>
      <w:r w:rsidRPr="00B3660C">
        <w:rPr>
          <w:rFonts w:ascii="Arial" w:hAnsi="Arial" w:cs="Arial" w:hint="eastAsia"/>
          <w:sz w:val="22"/>
          <w:szCs w:val="22"/>
          <w:lang w:val="pl-PL"/>
        </w:rPr>
        <w:t>ę</w:t>
      </w:r>
      <w:r w:rsidRPr="00B3660C">
        <w:rPr>
          <w:rFonts w:ascii="Arial" w:hAnsi="Arial" w:cs="Arial"/>
          <w:sz w:val="22"/>
          <w:szCs w:val="22"/>
          <w:lang w:val="pl-PL"/>
        </w:rPr>
        <w:t xml:space="preserve"> mienia Zamawiaj</w:t>
      </w:r>
      <w:r w:rsidRPr="00B3660C">
        <w:rPr>
          <w:rFonts w:ascii="Arial" w:hAnsi="Arial" w:cs="Arial" w:hint="eastAsia"/>
          <w:sz w:val="22"/>
          <w:szCs w:val="22"/>
          <w:lang w:val="pl-PL"/>
        </w:rPr>
        <w:t>ą</w:t>
      </w:r>
      <w:r w:rsidRPr="00B3660C">
        <w:rPr>
          <w:rFonts w:ascii="Arial" w:hAnsi="Arial" w:cs="Arial"/>
          <w:sz w:val="22"/>
          <w:szCs w:val="22"/>
          <w:lang w:val="pl-PL"/>
        </w:rPr>
        <w:t>cego bez jego zgody lub niezgodnie z przeznaczeniem, b</w:t>
      </w:r>
      <w:r w:rsidRPr="00B3660C">
        <w:rPr>
          <w:rFonts w:ascii="Arial" w:hAnsi="Arial" w:cs="Arial" w:hint="eastAsia"/>
          <w:sz w:val="22"/>
          <w:szCs w:val="22"/>
          <w:lang w:val="pl-PL"/>
        </w:rPr>
        <w:t>ą</w:t>
      </w:r>
      <w:r w:rsidRPr="00B3660C">
        <w:rPr>
          <w:rFonts w:ascii="Arial" w:hAnsi="Arial" w:cs="Arial"/>
          <w:sz w:val="22"/>
          <w:szCs w:val="22"/>
          <w:lang w:val="pl-PL"/>
        </w:rPr>
        <w:t>d</w:t>
      </w:r>
      <w:r w:rsidRPr="00B3660C">
        <w:rPr>
          <w:rFonts w:ascii="Arial" w:hAnsi="Arial" w:cs="Arial" w:hint="eastAsia"/>
          <w:sz w:val="22"/>
          <w:szCs w:val="22"/>
          <w:lang w:val="pl-PL"/>
        </w:rPr>
        <w:t>ź</w:t>
      </w:r>
      <w:r w:rsidRPr="00B3660C">
        <w:rPr>
          <w:rFonts w:ascii="Arial" w:hAnsi="Arial" w:cs="Arial"/>
          <w:sz w:val="22"/>
          <w:szCs w:val="22"/>
          <w:lang w:val="pl-PL"/>
        </w:rPr>
        <w:t xml:space="preserve"> wyrz</w:t>
      </w:r>
      <w:r w:rsidRPr="00B3660C">
        <w:rPr>
          <w:rFonts w:ascii="Arial" w:hAnsi="Arial" w:cs="Arial" w:hint="eastAsia"/>
          <w:sz w:val="22"/>
          <w:szCs w:val="22"/>
          <w:lang w:val="pl-PL"/>
        </w:rPr>
        <w:t>ą</w:t>
      </w:r>
      <w:r w:rsidRPr="00B3660C">
        <w:rPr>
          <w:rFonts w:ascii="Arial" w:hAnsi="Arial" w:cs="Arial"/>
          <w:sz w:val="22"/>
          <w:szCs w:val="22"/>
          <w:lang w:val="pl-PL"/>
        </w:rPr>
        <w:t>dzenia szkody,</w:t>
      </w:r>
    </w:p>
    <w:p w14:paraId="02141FBB" w14:textId="77777777" w:rsidR="002004BB" w:rsidRPr="00B3660C" w:rsidRDefault="002004BB" w:rsidP="00CE5EEB">
      <w:pPr>
        <w:pStyle w:val="Akapitzlist"/>
        <w:numPr>
          <w:ilvl w:val="0"/>
          <w:numId w:val="21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B3660C">
        <w:rPr>
          <w:rFonts w:ascii="Arial" w:hAnsi="Arial" w:cs="Arial"/>
          <w:sz w:val="22"/>
          <w:szCs w:val="22"/>
          <w:lang w:val="pl-PL"/>
        </w:rPr>
        <w:t>naruszenia obowi</w:t>
      </w:r>
      <w:r w:rsidRPr="00B3660C">
        <w:rPr>
          <w:rFonts w:ascii="Arial" w:hAnsi="Arial" w:cs="Arial" w:hint="eastAsia"/>
          <w:sz w:val="22"/>
          <w:szCs w:val="22"/>
          <w:lang w:val="pl-PL"/>
        </w:rPr>
        <w:t>ą</w:t>
      </w:r>
      <w:r w:rsidRPr="00B3660C">
        <w:rPr>
          <w:rFonts w:ascii="Arial" w:hAnsi="Arial" w:cs="Arial"/>
          <w:sz w:val="22"/>
          <w:szCs w:val="22"/>
          <w:lang w:val="pl-PL"/>
        </w:rPr>
        <w:t>zku zachowania w tajemnicy informacji uzyskanych w zwi</w:t>
      </w:r>
      <w:r w:rsidRPr="00B3660C">
        <w:rPr>
          <w:rFonts w:ascii="Arial" w:hAnsi="Arial" w:cs="Arial" w:hint="eastAsia"/>
          <w:sz w:val="22"/>
          <w:szCs w:val="22"/>
          <w:lang w:val="pl-PL"/>
        </w:rPr>
        <w:t>ą</w:t>
      </w:r>
      <w:r w:rsidRPr="00B3660C">
        <w:rPr>
          <w:rFonts w:ascii="Arial" w:hAnsi="Arial" w:cs="Arial"/>
          <w:sz w:val="22"/>
          <w:szCs w:val="22"/>
          <w:lang w:val="pl-PL"/>
        </w:rPr>
        <w:t>zku z wykonywan</w:t>
      </w:r>
      <w:r w:rsidRPr="00B3660C">
        <w:rPr>
          <w:rFonts w:ascii="Arial" w:hAnsi="Arial" w:cs="Arial" w:hint="eastAsia"/>
          <w:sz w:val="22"/>
          <w:szCs w:val="22"/>
          <w:lang w:val="pl-PL"/>
        </w:rPr>
        <w:t>ą</w:t>
      </w:r>
      <w:r w:rsidRPr="00B3660C">
        <w:rPr>
          <w:rFonts w:ascii="Arial" w:hAnsi="Arial" w:cs="Arial"/>
          <w:sz w:val="22"/>
          <w:szCs w:val="22"/>
          <w:lang w:val="pl-PL"/>
        </w:rPr>
        <w:t xml:space="preserve"> umow</w:t>
      </w:r>
      <w:r w:rsidRPr="00B3660C">
        <w:rPr>
          <w:rFonts w:ascii="Arial" w:hAnsi="Arial" w:cs="Arial" w:hint="eastAsia"/>
          <w:sz w:val="22"/>
          <w:szCs w:val="22"/>
          <w:lang w:val="pl-PL"/>
        </w:rPr>
        <w:t>ą</w:t>
      </w:r>
      <w:r w:rsidRPr="00B3660C">
        <w:rPr>
          <w:rFonts w:ascii="Arial" w:hAnsi="Arial" w:cs="Arial"/>
          <w:sz w:val="22"/>
          <w:szCs w:val="22"/>
          <w:lang w:val="pl-PL"/>
        </w:rPr>
        <w:t xml:space="preserve"> na zasadach okre</w:t>
      </w:r>
      <w:r w:rsidRPr="00B3660C">
        <w:rPr>
          <w:rFonts w:ascii="Arial" w:hAnsi="Arial" w:cs="Arial" w:hint="eastAsia"/>
          <w:sz w:val="22"/>
          <w:szCs w:val="22"/>
          <w:lang w:val="pl-PL"/>
        </w:rPr>
        <w:t>ś</w:t>
      </w:r>
      <w:r w:rsidRPr="00B3660C">
        <w:rPr>
          <w:rFonts w:ascii="Arial" w:hAnsi="Arial" w:cs="Arial"/>
          <w:sz w:val="22"/>
          <w:szCs w:val="22"/>
          <w:lang w:val="pl-PL"/>
        </w:rPr>
        <w:t xml:space="preserve">lonych w </w:t>
      </w:r>
      <w:r w:rsidR="00F67065">
        <w:rPr>
          <w:rFonts w:ascii="Tahoma" w:hAnsi="Tahoma" w:cs="Tahoma"/>
          <w:sz w:val="22"/>
          <w:szCs w:val="22"/>
          <w:lang w:val="pl-PL"/>
        </w:rPr>
        <w:t>§</w:t>
      </w:r>
      <w:r w:rsidR="00F67065">
        <w:rPr>
          <w:rFonts w:ascii="Arial" w:hAnsi="Arial" w:cs="Arial"/>
          <w:sz w:val="22"/>
          <w:szCs w:val="22"/>
          <w:lang w:val="pl-PL"/>
        </w:rPr>
        <w:t xml:space="preserve"> 11</w:t>
      </w:r>
      <w:r w:rsidRPr="00B3660C">
        <w:rPr>
          <w:rFonts w:ascii="Arial" w:hAnsi="Arial" w:cs="Arial"/>
          <w:sz w:val="22"/>
          <w:szCs w:val="22"/>
          <w:lang w:val="pl-PL"/>
        </w:rPr>
        <w:t>.</w:t>
      </w:r>
    </w:p>
    <w:p w14:paraId="5911EDDF" w14:textId="77777777" w:rsidR="00650270" w:rsidRDefault="002004BB" w:rsidP="00CE5EEB">
      <w:pPr>
        <w:pStyle w:val="Akapitzlist"/>
        <w:numPr>
          <w:ilvl w:val="0"/>
          <w:numId w:val="20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F67065">
        <w:rPr>
          <w:rFonts w:ascii="Arial" w:hAnsi="Arial" w:cs="Arial"/>
          <w:sz w:val="22"/>
          <w:szCs w:val="22"/>
          <w:lang w:val="pl-PL"/>
        </w:rPr>
        <w:t>W razie zaistnienia istotnej zmiany okoliczno</w:t>
      </w:r>
      <w:r w:rsidRPr="00F67065">
        <w:rPr>
          <w:rFonts w:ascii="Arial" w:hAnsi="Arial" w:cs="Arial" w:hint="eastAsia"/>
          <w:sz w:val="22"/>
          <w:szCs w:val="22"/>
          <w:lang w:val="pl-PL"/>
        </w:rPr>
        <w:t>ś</w:t>
      </w:r>
      <w:r w:rsidRPr="00F67065">
        <w:rPr>
          <w:rFonts w:ascii="Arial" w:hAnsi="Arial" w:cs="Arial"/>
          <w:sz w:val="22"/>
          <w:szCs w:val="22"/>
          <w:lang w:val="pl-PL"/>
        </w:rPr>
        <w:t>ci powoduj</w:t>
      </w:r>
      <w:r w:rsidRPr="00F67065">
        <w:rPr>
          <w:rFonts w:ascii="Arial" w:hAnsi="Arial" w:cs="Arial" w:hint="eastAsia"/>
          <w:sz w:val="22"/>
          <w:szCs w:val="22"/>
          <w:lang w:val="pl-PL"/>
        </w:rPr>
        <w:t>ą</w:t>
      </w:r>
      <w:r w:rsidRPr="00F67065">
        <w:rPr>
          <w:rFonts w:ascii="Arial" w:hAnsi="Arial" w:cs="Arial"/>
          <w:sz w:val="22"/>
          <w:szCs w:val="22"/>
          <w:lang w:val="pl-PL"/>
        </w:rPr>
        <w:t xml:space="preserve">cej, </w:t>
      </w:r>
      <w:r w:rsidRPr="00F67065">
        <w:rPr>
          <w:rFonts w:ascii="Arial" w:hAnsi="Arial" w:cs="Arial" w:hint="eastAsia"/>
          <w:sz w:val="22"/>
          <w:szCs w:val="22"/>
          <w:lang w:val="pl-PL"/>
        </w:rPr>
        <w:t>ż</w:t>
      </w:r>
      <w:r w:rsidRPr="00F67065">
        <w:rPr>
          <w:rFonts w:ascii="Arial" w:hAnsi="Arial" w:cs="Arial"/>
          <w:sz w:val="22"/>
          <w:szCs w:val="22"/>
          <w:lang w:val="pl-PL"/>
        </w:rPr>
        <w:t>e wykonanie umowy nie le</w:t>
      </w:r>
      <w:r w:rsidRPr="00F67065">
        <w:rPr>
          <w:rFonts w:ascii="Arial" w:hAnsi="Arial" w:cs="Arial" w:hint="eastAsia"/>
          <w:sz w:val="22"/>
          <w:szCs w:val="22"/>
          <w:lang w:val="pl-PL"/>
        </w:rPr>
        <w:t>ż</w:t>
      </w:r>
      <w:r w:rsidRPr="00F67065">
        <w:rPr>
          <w:rFonts w:ascii="Arial" w:hAnsi="Arial" w:cs="Arial"/>
          <w:sz w:val="22"/>
          <w:szCs w:val="22"/>
          <w:lang w:val="pl-PL"/>
        </w:rPr>
        <w:t>y w interesie publicznym, czego nie mo</w:t>
      </w:r>
      <w:r w:rsidRPr="00F67065">
        <w:rPr>
          <w:rFonts w:ascii="Arial" w:hAnsi="Arial" w:cs="Arial" w:hint="eastAsia"/>
          <w:sz w:val="22"/>
          <w:szCs w:val="22"/>
          <w:lang w:val="pl-PL"/>
        </w:rPr>
        <w:t>ż</w:t>
      </w:r>
      <w:r w:rsidRPr="00F67065">
        <w:rPr>
          <w:rFonts w:ascii="Arial" w:hAnsi="Arial" w:cs="Arial"/>
          <w:sz w:val="22"/>
          <w:szCs w:val="22"/>
          <w:lang w:val="pl-PL"/>
        </w:rPr>
        <w:t>na by</w:t>
      </w:r>
      <w:r w:rsidRPr="00F67065">
        <w:rPr>
          <w:rFonts w:ascii="Arial" w:hAnsi="Arial" w:cs="Arial" w:hint="eastAsia"/>
          <w:sz w:val="22"/>
          <w:szCs w:val="22"/>
          <w:lang w:val="pl-PL"/>
        </w:rPr>
        <w:t>ł</w:t>
      </w:r>
      <w:r w:rsidRPr="00F67065">
        <w:rPr>
          <w:rFonts w:ascii="Arial" w:hAnsi="Arial" w:cs="Arial"/>
          <w:sz w:val="22"/>
          <w:szCs w:val="22"/>
          <w:lang w:val="pl-PL"/>
        </w:rPr>
        <w:t>o przewidzie</w:t>
      </w:r>
      <w:r w:rsidRPr="00F67065">
        <w:rPr>
          <w:rFonts w:ascii="Arial" w:hAnsi="Arial" w:cs="Arial" w:hint="eastAsia"/>
          <w:sz w:val="22"/>
          <w:szCs w:val="22"/>
          <w:lang w:val="pl-PL"/>
        </w:rPr>
        <w:t>ć</w:t>
      </w:r>
      <w:r w:rsidRPr="00F67065">
        <w:rPr>
          <w:rFonts w:ascii="Arial" w:hAnsi="Arial" w:cs="Arial"/>
          <w:sz w:val="22"/>
          <w:szCs w:val="22"/>
          <w:lang w:val="pl-PL"/>
        </w:rPr>
        <w:t xml:space="preserve"> w chwili zawarcia umowy, lub dalsze wykonywanie umowy mo</w:t>
      </w:r>
      <w:r w:rsidRPr="00F67065">
        <w:rPr>
          <w:rFonts w:ascii="Arial" w:hAnsi="Arial" w:cs="Arial" w:hint="eastAsia"/>
          <w:sz w:val="22"/>
          <w:szCs w:val="22"/>
          <w:lang w:val="pl-PL"/>
        </w:rPr>
        <w:t>ż</w:t>
      </w:r>
      <w:r w:rsidRPr="00F67065">
        <w:rPr>
          <w:rFonts w:ascii="Arial" w:hAnsi="Arial" w:cs="Arial"/>
          <w:sz w:val="22"/>
          <w:szCs w:val="22"/>
          <w:lang w:val="pl-PL"/>
        </w:rPr>
        <w:t>e zagrozi</w:t>
      </w:r>
      <w:r w:rsidRPr="00F67065">
        <w:rPr>
          <w:rFonts w:ascii="Arial" w:hAnsi="Arial" w:cs="Arial" w:hint="eastAsia"/>
          <w:sz w:val="22"/>
          <w:szCs w:val="22"/>
          <w:lang w:val="pl-PL"/>
        </w:rPr>
        <w:t>ć</w:t>
      </w:r>
      <w:r w:rsidRPr="00F67065">
        <w:rPr>
          <w:rFonts w:ascii="Arial" w:hAnsi="Arial" w:cs="Arial"/>
          <w:sz w:val="22"/>
          <w:szCs w:val="22"/>
          <w:lang w:val="pl-PL"/>
        </w:rPr>
        <w:t xml:space="preserve"> podstawowemu interesowi bezpiecze</w:t>
      </w:r>
      <w:r w:rsidRPr="00F67065">
        <w:rPr>
          <w:rFonts w:ascii="Arial" w:hAnsi="Arial" w:cs="Arial" w:hint="eastAsia"/>
          <w:sz w:val="22"/>
          <w:szCs w:val="22"/>
          <w:lang w:val="pl-PL"/>
        </w:rPr>
        <w:t>ń</w:t>
      </w:r>
      <w:r w:rsidRPr="00F67065">
        <w:rPr>
          <w:rFonts w:ascii="Arial" w:hAnsi="Arial" w:cs="Arial"/>
          <w:sz w:val="22"/>
          <w:szCs w:val="22"/>
          <w:lang w:val="pl-PL"/>
        </w:rPr>
        <w:t>stwa pa</w:t>
      </w:r>
      <w:r w:rsidRPr="00F67065">
        <w:rPr>
          <w:rFonts w:ascii="Arial" w:hAnsi="Arial" w:cs="Arial" w:hint="eastAsia"/>
          <w:sz w:val="22"/>
          <w:szCs w:val="22"/>
          <w:lang w:val="pl-PL"/>
        </w:rPr>
        <w:t>ń</w:t>
      </w:r>
      <w:r w:rsidRPr="00F67065">
        <w:rPr>
          <w:rFonts w:ascii="Arial" w:hAnsi="Arial" w:cs="Arial"/>
          <w:sz w:val="22"/>
          <w:szCs w:val="22"/>
          <w:lang w:val="pl-PL"/>
        </w:rPr>
        <w:t>stwa lub bezpiecze</w:t>
      </w:r>
      <w:r w:rsidRPr="00F67065">
        <w:rPr>
          <w:rFonts w:ascii="Arial" w:hAnsi="Arial" w:cs="Arial" w:hint="eastAsia"/>
          <w:sz w:val="22"/>
          <w:szCs w:val="22"/>
          <w:lang w:val="pl-PL"/>
        </w:rPr>
        <w:t>ń</w:t>
      </w:r>
      <w:r w:rsidRPr="00F67065">
        <w:rPr>
          <w:rFonts w:ascii="Arial" w:hAnsi="Arial" w:cs="Arial"/>
          <w:sz w:val="22"/>
          <w:szCs w:val="22"/>
          <w:lang w:val="pl-PL"/>
        </w:rPr>
        <w:t>stwu publicznemu Zamawiaj</w:t>
      </w:r>
      <w:r w:rsidRPr="00F67065">
        <w:rPr>
          <w:rFonts w:ascii="Arial" w:hAnsi="Arial" w:cs="Arial" w:hint="eastAsia"/>
          <w:sz w:val="22"/>
          <w:szCs w:val="22"/>
          <w:lang w:val="pl-PL"/>
        </w:rPr>
        <w:t>ą</w:t>
      </w:r>
      <w:r w:rsidRPr="00F67065">
        <w:rPr>
          <w:rFonts w:ascii="Arial" w:hAnsi="Arial" w:cs="Arial"/>
          <w:sz w:val="22"/>
          <w:szCs w:val="22"/>
          <w:lang w:val="pl-PL"/>
        </w:rPr>
        <w:t>cy mo</w:t>
      </w:r>
      <w:r w:rsidRPr="00F67065">
        <w:rPr>
          <w:rFonts w:ascii="Arial" w:hAnsi="Arial" w:cs="Arial" w:hint="eastAsia"/>
          <w:sz w:val="22"/>
          <w:szCs w:val="22"/>
          <w:lang w:val="pl-PL"/>
        </w:rPr>
        <w:t>ż</w:t>
      </w:r>
      <w:r w:rsidRPr="00F67065">
        <w:rPr>
          <w:rFonts w:ascii="Arial" w:hAnsi="Arial" w:cs="Arial"/>
          <w:sz w:val="22"/>
          <w:szCs w:val="22"/>
          <w:lang w:val="pl-PL"/>
        </w:rPr>
        <w:t>e odst</w:t>
      </w:r>
      <w:r w:rsidRPr="00F67065">
        <w:rPr>
          <w:rFonts w:ascii="Arial" w:hAnsi="Arial" w:cs="Arial" w:hint="eastAsia"/>
          <w:sz w:val="22"/>
          <w:szCs w:val="22"/>
          <w:lang w:val="pl-PL"/>
        </w:rPr>
        <w:t>ą</w:t>
      </w:r>
      <w:r w:rsidRPr="00F67065">
        <w:rPr>
          <w:rFonts w:ascii="Arial" w:hAnsi="Arial" w:cs="Arial"/>
          <w:sz w:val="22"/>
          <w:szCs w:val="22"/>
          <w:lang w:val="pl-PL"/>
        </w:rPr>
        <w:t>pi</w:t>
      </w:r>
      <w:r w:rsidRPr="00F67065">
        <w:rPr>
          <w:rFonts w:ascii="Arial" w:hAnsi="Arial" w:cs="Arial" w:hint="eastAsia"/>
          <w:sz w:val="22"/>
          <w:szCs w:val="22"/>
          <w:lang w:val="pl-PL"/>
        </w:rPr>
        <w:t>ć</w:t>
      </w:r>
      <w:r w:rsidRPr="00F67065">
        <w:rPr>
          <w:rFonts w:ascii="Arial" w:hAnsi="Arial" w:cs="Arial"/>
          <w:sz w:val="22"/>
          <w:szCs w:val="22"/>
          <w:lang w:val="pl-PL"/>
        </w:rPr>
        <w:t xml:space="preserve"> od umowy w terminie 30 dni kalendarzowych od momentu powzi</w:t>
      </w:r>
      <w:r w:rsidRPr="00F67065">
        <w:rPr>
          <w:rFonts w:ascii="Arial" w:hAnsi="Arial" w:cs="Arial" w:hint="eastAsia"/>
          <w:sz w:val="22"/>
          <w:szCs w:val="22"/>
          <w:lang w:val="pl-PL"/>
        </w:rPr>
        <w:t>ę</w:t>
      </w:r>
      <w:r w:rsidRPr="00F67065">
        <w:rPr>
          <w:rFonts w:ascii="Arial" w:hAnsi="Arial" w:cs="Arial"/>
          <w:sz w:val="22"/>
          <w:szCs w:val="22"/>
          <w:lang w:val="pl-PL"/>
        </w:rPr>
        <w:t>cia wiadomo</w:t>
      </w:r>
      <w:r w:rsidRPr="00F67065">
        <w:rPr>
          <w:rFonts w:ascii="Arial" w:hAnsi="Arial" w:cs="Arial" w:hint="eastAsia"/>
          <w:sz w:val="22"/>
          <w:szCs w:val="22"/>
          <w:lang w:val="pl-PL"/>
        </w:rPr>
        <w:t>ś</w:t>
      </w:r>
      <w:r w:rsidRPr="00F67065">
        <w:rPr>
          <w:rFonts w:ascii="Arial" w:hAnsi="Arial" w:cs="Arial"/>
          <w:sz w:val="22"/>
          <w:szCs w:val="22"/>
          <w:lang w:val="pl-PL"/>
        </w:rPr>
        <w:t>ci o tych okoliczno</w:t>
      </w:r>
      <w:r w:rsidRPr="00F67065">
        <w:rPr>
          <w:rFonts w:ascii="Arial" w:hAnsi="Arial" w:cs="Arial" w:hint="eastAsia"/>
          <w:sz w:val="22"/>
          <w:szCs w:val="22"/>
          <w:lang w:val="pl-PL"/>
        </w:rPr>
        <w:t>ś</w:t>
      </w:r>
      <w:r w:rsidRPr="00F67065">
        <w:rPr>
          <w:rFonts w:ascii="Arial" w:hAnsi="Arial" w:cs="Arial"/>
          <w:sz w:val="22"/>
          <w:szCs w:val="22"/>
          <w:lang w:val="pl-PL"/>
        </w:rPr>
        <w:t>ciach. W takim przypadku Wykonawca mo</w:t>
      </w:r>
      <w:r w:rsidRPr="00F67065">
        <w:rPr>
          <w:rFonts w:ascii="Arial" w:hAnsi="Arial" w:cs="Arial" w:hint="eastAsia"/>
          <w:sz w:val="22"/>
          <w:szCs w:val="22"/>
          <w:lang w:val="pl-PL"/>
        </w:rPr>
        <w:t>ż</w:t>
      </w:r>
      <w:r w:rsidRPr="00F67065">
        <w:rPr>
          <w:rFonts w:ascii="Arial" w:hAnsi="Arial" w:cs="Arial"/>
          <w:sz w:val="22"/>
          <w:szCs w:val="22"/>
          <w:lang w:val="pl-PL"/>
        </w:rPr>
        <w:t xml:space="preserve">e </w:t>
      </w:r>
      <w:r w:rsidRPr="00F67065">
        <w:rPr>
          <w:rFonts w:ascii="Arial" w:hAnsi="Arial" w:cs="Arial" w:hint="eastAsia"/>
          <w:sz w:val="22"/>
          <w:szCs w:val="22"/>
          <w:lang w:val="pl-PL"/>
        </w:rPr>
        <w:t>żą</w:t>
      </w:r>
      <w:r w:rsidRPr="00F67065">
        <w:rPr>
          <w:rFonts w:ascii="Arial" w:hAnsi="Arial" w:cs="Arial"/>
          <w:sz w:val="22"/>
          <w:szCs w:val="22"/>
          <w:lang w:val="pl-PL"/>
        </w:rPr>
        <w:t>da</w:t>
      </w:r>
      <w:r w:rsidRPr="00F67065">
        <w:rPr>
          <w:rFonts w:ascii="Arial" w:hAnsi="Arial" w:cs="Arial" w:hint="eastAsia"/>
          <w:sz w:val="22"/>
          <w:szCs w:val="22"/>
          <w:lang w:val="pl-PL"/>
        </w:rPr>
        <w:t>ć</w:t>
      </w:r>
      <w:r w:rsidRPr="00F67065">
        <w:rPr>
          <w:rFonts w:ascii="Arial" w:hAnsi="Arial" w:cs="Arial"/>
          <w:sz w:val="22"/>
          <w:szCs w:val="22"/>
          <w:lang w:val="pl-PL"/>
        </w:rPr>
        <w:t xml:space="preserve"> wy</w:t>
      </w:r>
      <w:r w:rsidRPr="00F67065">
        <w:rPr>
          <w:rFonts w:ascii="Arial" w:hAnsi="Arial" w:cs="Arial" w:hint="eastAsia"/>
          <w:sz w:val="22"/>
          <w:szCs w:val="22"/>
          <w:lang w:val="pl-PL"/>
        </w:rPr>
        <w:t>łą</w:t>
      </w:r>
      <w:r w:rsidRPr="00F67065">
        <w:rPr>
          <w:rFonts w:ascii="Arial" w:hAnsi="Arial" w:cs="Arial"/>
          <w:sz w:val="22"/>
          <w:szCs w:val="22"/>
          <w:lang w:val="pl-PL"/>
        </w:rPr>
        <w:t>cznie wynagrodzenia nale</w:t>
      </w:r>
      <w:r w:rsidRPr="00F67065">
        <w:rPr>
          <w:rFonts w:ascii="Arial" w:hAnsi="Arial" w:cs="Arial" w:hint="eastAsia"/>
          <w:sz w:val="22"/>
          <w:szCs w:val="22"/>
          <w:lang w:val="pl-PL"/>
        </w:rPr>
        <w:t>ż</w:t>
      </w:r>
      <w:r w:rsidRPr="00F67065">
        <w:rPr>
          <w:rFonts w:ascii="Arial" w:hAnsi="Arial" w:cs="Arial"/>
          <w:sz w:val="22"/>
          <w:szCs w:val="22"/>
          <w:lang w:val="pl-PL"/>
        </w:rPr>
        <w:t>nego z tytu</w:t>
      </w:r>
      <w:r w:rsidRPr="00F67065">
        <w:rPr>
          <w:rFonts w:ascii="Arial" w:hAnsi="Arial" w:cs="Arial" w:hint="eastAsia"/>
          <w:sz w:val="22"/>
          <w:szCs w:val="22"/>
          <w:lang w:val="pl-PL"/>
        </w:rPr>
        <w:t>ł</w:t>
      </w:r>
      <w:r w:rsidRPr="00F67065">
        <w:rPr>
          <w:rFonts w:ascii="Arial" w:hAnsi="Arial" w:cs="Arial"/>
          <w:sz w:val="22"/>
          <w:szCs w:val="22"/>
          <w:lang w:val="pl-PL"/>
        </w:rPr>
        <w:t>u wykonania cz</w:t>
      </w:r>
      <w:r w:rsidRPr="00F67065">
        <w:rPr>
          <w:rFonts w:ascii="Arial" w:hAnsi="Arial" w:cs="Arial" w:hint="eastAsia"/>
          <w:sz w:val="22"/>
          <w:szCs w:val="22"/>
          <w:lang w:val="pl-PL"/>
        </w:rPr>
        <w:t>ęś</w:t>
      </w:r>
      <w:r w:rsidRPr="00F67065">
        <w:rPr>
          <w:rFonts w:ascii="Arial" w:hAnsi="Arial" w:cs="Arial"/>
          <w:sz w:val="22"/>
          <w:szCs w:val="22"/>
          <w:lang w:val="pl-PL"/>
        </w:rPr>
        <w:t xml:space="preserve">ci umowy. </w:t>
      </w:r>
    </w:p>
    <w:p w14:paraId="1FDF72E9" w14:textId="26F7B3D9" w:rsidR="00F74839" w:rsidRDefault="002004BB" w:rsidP="00CE5EEB">
      <w:pPr>
        <w:pStyle w:val="Akapitzlist"/>
        <w:numPr>
          <w:ilvl w:val="0"/>
          <w:numId w:val="20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650270">
        <w:rPr>
          <w:rFonts w:ascii="Arial" w:hAnsi="Arial" w:cs="Arial"/>
          <w:sz w:val="22"/>
          <w:szCs w:val="22"/>
          <w:lang w:val="pl-PL"/>
        </w:rPr>
        <w:t>Strony ustalaj</w:t>
      </w:r>
      <w:r w:rsidRPr="00650270">
        <w:rPr>
          <w:rFonts w:ascii="Arial" w:hAnsi="Arial" w:cs="Arial" w:hint="eastAsia"/>
          <w:sz w:val="22"/>
          <w:szCs w:val="22"/>
          <w:lang w:val="pl-PL"/>
        </w:rPr>
        <w:t>ą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, </w:t>
      </w:r>
      <w:r w:rsidRPr="00650270">
        <w:rPr>
          <w:rFonts w:ascii="Arial" w:hAnsi="Arial" w:cs="Arial" w:hint="eastAsia"/>
          <w:sz w:val="22"/>
          <w:szCs w:val="22"/>
          <w:lang w:val="pl-PL"/>
        </w:rPr>
        <w:t>ż</w:t>
      </w:r>
      <w:r w:rsidRPr="00650270">
        <w:rPr>
          <w:rFonts w:ascii="Arial" w:hAnsi="Arial" w:cs="Arial"/>
          <w:sz w:val="22"/>
          <w:szCs w:val="22"/>
          <w:lang w:val="pl-PL"/>
        </w:rPr>
        <w:t>e w przypadku niespe</w:t>
      </w:r>
      <w:r w:rsidRPr="00650270">
        <w:rPr>
          <w:rFonts w:ascii="Arial" w:hAnsi="Arial" w:cs="Arial" w:hint="eastAsia"/>
          <w:sz w:val="22"/>
          <w:szCs w:val="22"/>
          <w:lang w:val="pl-PL"/>
        </w:rPr>
        <w:t>ł</w:t>
      </w:r>
      <w:r w:rsidRPr="00650270">
        <w:rPr>
          <w:rFonts w:ascii="Arial" w:hAnsi="Arial" w:cs="Arial"/>
          <w:sz w:val="22"/>
          <w:szCs w:val="22"/>
          <w:lang w:val="pl-PL"/>
        </w:rPr>
        <w:t>nienia przez Wykonawc</w:t>
      </w:r>
      <w:r w:rsidRPr="00650270">
        <w:rPr>
          <w:rFonts w:ascii="Arial" w:hAnsi="Arial" w:cs="Arial" w:hint="eastAsia"/>
          <w:sz w:val="22"/>
          <w:szCs w:val="22"/>
          <w:lang w:val="pl-PL"/>
        </w:rPr>
        <w:t>ę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 lub podwykonawc</w:t>
      </w:r>
      <w:r w:rsidRPr="00650270">
        <w:rPr>
          <w:rFonts w:ascii="Arial" w:hAnsi="Arial" w:cs="Arial" w:hint="eastAsia"/>
          <w:sz w:val="22"/>
          <w:szCs w:val="22"/>
          <w:lang w:val="pl-PL"/>
        </w:rPr>
        <w:t>ę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 wymogu </w:t>
      </w:r>
      <w:r w:rsidRPr="00AD606B">
        <w:rPr>
          <w:rFonts w:ascii="Arial" w:hAnsi="Arial" w:cs="Arial"/>
          <w:sz w:val="22"/>
          <w:szCs w:val="22"/>
          <w:lang w:val="pl-PL"/>
        </w:rPr>
        <w:t>zatrudnienia na podstawie umowy o prac</w:t>
      </w:r>
      <w:r w:rsidRPr="00AD606B">
        <w:rPr>
          <w:rFonts w:ascii="Arial" w:hAnsi="Arial" w:cs="Arial" w:hint="eastAsia"/>
          <w:sz w:val="22"/>
          <w:szCs w:val="22"/>
          <w:lang w:val="pl-PL"/>
        </w:rPr>
        <w:t>ę</w:t>
      </w:r>
      <w:r w:rsidRPr="00AD606B">
        <w:rPr>
          <w:rFonts w:ascii="Arial" w:hAnsi="Arial" w:cs="Arial"/>
          <w:sz w:val="22"/>
          <w:szCs w:val="22"/>
          <w:lang w:val="pl-PL"/>
        </w:rPr>
        <w:t xml:space="preserve"> osób wykonuj</w:t>
      </w:r>
      <w:r w:rsidRPr="00AD606B">
        <w:rPr>
          <w:rFonts w:ascii="Arial" w:hAnsi="Arial" w:cs="Arial" w:hint="eastAsia"/>
          <w:sz w:val="22"/>
          <w:szCs w:val="22"/>
          <w:lang w:val="pl-PL"/>
        </w:rPr>
        <w:t>ą</w:t>
      </w:r>
      <w:r w:rsidRPr="00AD606B">
        <w:rPr>
          <w:rFonts w:ascii="Arial" w:hAnsi="Arial" w:cs="Arial"/>
          <w:sz w:val="22"/>
          <w:szCs w:val="22"/>
          <w:lang w:val="pl-PL"/>
        </w:rPr>
        <w:t>cych wskazane przez Zamawiaj</w:t>
      </w:r>
      <w:r w:rsidRPr="00AD606B">
        <w:rPr>
          <w:rFonts w:ascii="Arial" w:hAnsi="Arial" w:cs="Arial" w:hint="eastAsia"/>
          <w:sz w:val="22"/>
          <w:szCs w:val="22"/>
          <w:lang w:val="pl-PL"/>
        </w:rPr>
        <w:t>ą</w:t>
      </w:r>
      <w:r w:rsidR="00650270" w:rsidRPr="00AD606B">
        <w:rPr>
          <w:rFonts w:ascii="Arial" w:hAnsi="Arial" w:cs="Arial"/>
          <w:sz w:val="22"/>
          <w:szCs w:val="22"/>
          <w:lang w:val="pl-PL"/>
        </w:rPr>
        <w:t xml:space="preserve">cego w </w:t>
      </w:r>
      <w:r w:rsidR="003F3B7A" w:rsidRPr="00AD606B">
        <w:rPr>
          <w:rFonts w:ascii="Arial" w:hAnsi="Arial" w:cs="Arial"/>
          <w:sz w:val="22"/>
          <w:szCs w:val="22"/>
          <w:lang w:val="pl-PL"/>
        </w:rPr>
        <w:t>SWZ</w:t>
      </w:r>
      <w:r w:rsidR="00650270" w:rsidRPr="00AD606B">
        <w:rPr>
          <w:rFonts w:ascii="Arial" w:hAnsi="Arial" w:cs="Arial"/>
          <w:sz w:val="22"/>
          <w:szCs w:val="22"/>
          <w:lang w:val="pl-PL"/>
        </w:rPr>
        <w:t xml:space="preserve"> </w:t>
      </w:r>
      <w:r w:rsidRPr="00AD606B">
        <w:rPr>
          <w:rFonts w:ascii="Arial" w:hAnsi="Arial" w:cs="Arial"/>
          <w:sz w:val="22"/>
          <w:szCs w:val="22"/>
          <w:lang w:val="pl-PL"/>
        </w:rPr>
        <w:t>czynno</w:t>
      </w:r>
      <w:r w:rsidRPr="00AD606B">
        <w:rPr>
          <w:rFonts w:ascii="Arial" w:hAnsi="Arial" w:cs="Arial" w:hint="eastAsia"/>
          <w:sz w:val="22"/>
          <w:szCs w:val="22"/>
          <w:lang w:val="pl-PL"/>
        </w:rPr>
        <w:t>ś</w:t>
      </w:r>
      <w:r w:rsidRPr="00AD606B">
        <w:rPr>
          <w:rFonts w:ascii="Arial" w:hAnsi="Arial" w:cs="Arial"/>
          <w:sz w:val="22"/>
          <w:szCs w:val="22"/>
          <w:lang w:val="pl-PL"/>
        </w:rPr>
        <w:t>ci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 w stopniu nie mniejszym ni</w:t>
      </w:r>
      <w:r w:rsidRPr="00650270">
        <w:rPr>
          <w:rFonts w:ascii="Arial" w:hAnsi="Arial" w:cs="Arial" w:hint="eastAsia"/>
          <w:sz w:val="22"/>
          <w:szCs w:val="22"/>
          <w:lang w:val="pl-PL"/>
        </w:rPr>
        <w:t>ż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 wskazany w toku post</w:t>
      </w:r>
      <w:r w:rsidRPr="00650270">
        <w:rPr>
          <w:rFonts w:ascii="Arial" w:hAnsi="Arial" w:cs="Arial" w:hint="eastAsia"/>
          <w:sz w:val="22"/>
          <w:szCs w:val="22"/>
          <w:lang w:val="pl-PL"/>
        </w:rPr>
        <w:t>ę</w:t>
      </w:r>
      <w:r w:rsidRPr="00650270">
        <w:rPr>
          <w:rFonts w:ascii="Arial" w:hAnsi="Arial" w:cs="Arial"/>
          <w:sz w:val="22"/>
          <w:szCs w:val="22"/>
          <w:lang w:val="pl-PL"/>
        </w:rPr>
        <w:t>powania o udzielenie zamówienia, nieokazanie dokumentów lub o</w:t>
      </w:r>
      <w:r w:rsidRPr="00650270">
        <w:rPr>
          <w:rFonts w:ascii="Arial" w:hAnsi="Arial" w:cs="Arial" w:hint="eastAsia"/>
          <w:sz w:val="22"/>
          <w:szCs w:val="22"/>
          <w:lang w:val="pl-PL"/>
        </w:rPr>
        <w:t>ś</w:t>
      </w:r>
      <w:r w:rsidRPr="00650270">
        <w:rPr>
          <w:rFonts w:ascii="Arial" w:hAnsi="Arial" w:cs="Arial"/>
          <w:sz w:val="22"/>
          <w:szCs w:val="22"/>
          <w:lang w:val="pl-PL"/>
        </w:rPr>
        <w:t>wiadcze</w:t>
      </w:r>
      <w:r w:rsidRPr="00650270">
        <w:rPr>
          <w:rFonts w:ascii="Arial" w:hAnsi="Arial" w:cs="Arial" w:hint="eastAsia"/>
          <w:sz w:val="22"/>
          <w:szCs w:val="22"/>
          <w:lang w:val="pl-PL"/>
        </w:rPr>
        <w:t>ń</w:t>
      </w:r>
      <w:r w:rsidR="0072252F">
        <w:rPr>
          <w:rFonts w:ascii="Arial" w:hAnsi="Arial" w:cs="Arial"/>
          <w:sz w:val="22"/>
          <w:szCs w:val="22"/>
          <w:lang w:val="pl-PL"/>
        </w:rPr>
        <w:t>, o których mowa w § 7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 ust</w:t>
      </w:r>
      <w:r w:rsidR="00AD606B">
        <w:rPr>
          <w:rFonts w:ascii="Arial" w:hAnsi="Arial" w:cs="Arial"/>
          <w:sz w:val="22"/>
          <w:szCs w:val="22"/>
          <w:lang w:val="pl-PL"/>
        </w:rPr>
        <w:t>. 11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 pkt 1 mo</w:t>
      </w:r>
      <w:r w:rsidRPr="00650270">
        <w:rPr>
          <w:rFonts w:ascii="Arial" w:hAnsi="Arial" w:cs="Arial" w:hint="eastAsia"/>
          <w:sz w:val="22"/>
          <w:szCs w:val="22"/>
          <w:lang w:val="pl-PL"/>
        </w:rPr>
        <w:t>ż</w:t>
      </w:r>
      <w:r w:rsidRPr="00650270">
        <w:rPr>
          <w:rFonts w:ascii="Arial" w:hAnsi="Arial" w:cs="Arial"/>
          <w:sz w:val="22"/>
          <w:szCs w:val="22"/>
          <w:lang w:val="pl-PL"/>
        </w:rPr>
        <w:t>e skutkowa</w:t>
      </w:r>
      <w:r w:rsidRPr="00650270">
        <w:rPr>
          <w:rFonts w:ascii="Arial" w:hAnsi="Arial" w:cs="Arial" w:hint="eastAsia"/>
          <w:sz w:val="22"/>
          <w:szCs w:val="22"/>
          <w:lang w:val="pl-PL"/>
        </w:rPr>
        <w:t>ć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 odst</w:t>
      </w:r>
      <w:r w:rsidRPr="00650270">
        <w:rPr>
          <w:rFonts w:ascii="Arial" w:hAnsi="Arial" w:cs="Arial" w:hint="eastAsia"/>
          <w:sz w:val="22"/>
          <w:szCs w:val="22"/>
          <w:lang w:val="pl-PL"/>
        </w:rPr>
        <w:t>ą</w:t>
      </w:r>
      <w:r w:rsidRPr="00650270">
        <w:rPr>
          <w:rFonts w:ascii="Arial" w:hAnsi="Arial" w:cs="Arial"/>
          <w:sz w:val="22"/>
          <w:szCs w:val="22"/>
          <w:lang w:val="pl-PL"/>
        </w:rPr>
        <w:t>pieniem przez Zamawiaj</w:t>
      </w:r>
      <w:r w:rsidRPr="00650270">
        <w:rPr>
          <w:rFonts w:ascii="Arial" w:hAnsi="Arial" w:cs="Arial" w:hint="eastAsia"/>
          <w:sz w:val="22"/>
          <w:szCs w:val="22"/>
          <w:lang w:val="pl-PL"/>
        </w:rPr>
        <w:t>ą</w:t>
      </w:r>
      <w:r w:rsidRPr="00650270">
        <w:rPr>
          <w:rFonts w:ascii="Arial" w:hAnsi="Arial" w:cs="Arial"/>
          <w:sz w:val="22"/>
          <w:szCs w:val="22"/>
          <w:lang w:val="pl-PL"/>
        </w:rPr>
        <w:t>cego od umowy z winy Wykonawcy i naliczeniem kary umow</w:t>
      </w:r>
      <w:r w:rsidR="00F74839">
        <w:rPr>
          <w:rFonts w:ascii="Arial" w:hAnsi="Arial" w:cs="Arial"/>
          <w:sz w:val="22"/>
          <w:szCs w:val="22"/>
          <w:lang w:val="pl-PL"/>
        </w:rPr>
        <w:t xml:space="preserve">nej </w:t>
      </w:r>
      <w:r w:rsidR="00235E71">
        <w:rPr>
          <w:rFonts w:ascii="Arial" w:hAnsi="Arial" w:cs="Arial"/>
          <w:sz w:val="22"/>
          <w:szCs w:val="22"/>
          <w:lang w:val="pl-PL"/>
        </w:rPr>
        <w:t>wymienionej w § 13 ust. 1 pkt. 6</w:t>
      </w:r>
      <w:r w:rsidR="00F74839">
        <w:rPr>
          <w:rFonts w:ascii="Arial" w:hAnsi="Arial" w:cs="Arial"/>
          <w:sz w:val="22"/>
          <w:szCs w:val="22"/>
          <w:lang w:val="pl-PL"/>
        </w:rPr>
        <w:t>.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 O</w:t>
      </w:r>
      <w:r w:rsidRPr="00650270">
        <w:rPr>
          <w:rFonts w:ascii="Arial" w:hAnsi="Arial" w:cs="Arial" w:hint="eastAsia"/>
          <w:sz w:val="22"/>
          <w:szCs w:val="22"/>
          <w:lang w:val="pl-PL"/>
        </w:rPr>
        <w:t>ś</w:t>
      </w:r>
      <w:r w:rsidRPr="00650270">
        <w:rPr>
          <w:rFonts w:ascii="Arial" w:hAnsi="Arial" w:cs="Arial"/>
          <w:sz w:val="22"/>
          <w:szCs w:val="22"/>
          <w:lang w:val="pl-PL"/>
        </w:rPr>
        <w:t>wiadczenie o odst</w:t>
      </w:r>
      <w:r w:rsidRPr="00650270">
        <w:rPr>
          <w:rFonts w:ascii="Arial" w:hAnsi="Arial" w:cs="Arial" w:hint="eastAsia"/>
          <w:sz w:val="22"/>
          <w:szCs w:val="22"/>
          <w:lang w:val="pl-PL"/>
        </w:rPr>
        <w:t>ą</w:t>
      </w:r>
      <w:r w:rsidRPr="00650270">
        <w:rPr>
          <w:rFonts w:ascii="Arial" w:hAnsi="Arial" w:cs="Arial"/>
          <w:sz w:val="22"/>
          <w:szCs w:val="22"/>
          <w:lang w:val="pl-PL"/>
        </w:rPr>
        <w:t>pieniu od umowy zostanie z</w:t>
      </w:r>
      <w:r w:rsidRPr="00650270">
        <w:rPr>
          <w:rFonts w:ascii="Arial" w:hAnsi="Arial" w:cs="Arial" w:hint="eastAsia"/>
          <w:sz w:val="22"/>
          <w:szCs w:val="22"/>
          <w:lang w:val="pl-PL"/>
        </w:rPr>
        <w:t>ł</w:t>
      </w:r>
      <w:r w:rsidRPr="00650270">
        <w:rPr>
          <w:rFonts w:ascii="Arial" w:hAnsi="Arial" w:cs="Arial"/>
          <w:sz w:val="22"/>
          <w:szCs w:val="22"/>
          <w:lang w:val="pl-PL"/>
        </w:rPr>
        <w:t>o</w:t>
      </w:r>
      <w:r w:rsidRPr="00650270">
        <w:rPr>
          <w:rFonts w:ascii="Arial" w:hAnsi="Arial" w:cs="Arial" w:hint="eastAsia"/>
          <w:sz w:val="22"/>
          <w:szCs w:val="22"/>
          <w:lang w:val="pl-PL"/>
        </w:rPr>
        <w:t>ż</w:t>
      </w:r>
      <w:r w:rsidRPr="00650270">
        <w:rPr>
          <w:rFonts w:ascii="Arial" w:hAnsi="Arial" w:cs="Arial"/>
          <w:sz w:val="22"/>
          <w:szCs w:val="22"/>
          <w:lang w:val="pl-PL"/>
        </w:rPr>
        <w:t>one na  pi</w:t>
      </w:r>
      <w:r w:rsidRPr="00650270">
        <w:rPr>
          <w:rFonts w:ascii="Arial" w:hAnsi="Arial" w:cs="Arial" w:hint="eastAsia"/>
          <w:sz w:val="22"/>
          <w:szCs w:val="22"/>
          <w:lang w:val="pl-PL"/>
        </w:rPr>
        <w:t>ś</w:t>
      </w:r>
      <w:r w:rsidRPr="00650270">
        <w:rPr>
          <w:rFonts w:ascii="Arial" w:hAnsi="Arial" w:cs="Arial"/>
          <w:sz w:val="22"/>
          <w:szCs w:val="22"/>
          <w:lang w:val="pl-PL"/>
        </w:rPr>
        <w:t>mie w ci</w:t>
      </w:r>
      <w:r w:rsidRPr="00650270">
        <w:rPr>
          <w:rFonts w:ascii="Arial" w:hAnsi="Arial" w:cs="Arial" w:hint="eastAsia"/>
          <w:sz w:val="22"/>
          <w:szCs w:val="22"/>
          <w:lang w:val="pl-PL"/>
        </w:rPr>
        <w:t>ą</w:t>
      </w:r>
      <w:r w:rsidRPr="00650270">
        <w:rPr>
          <w:rFonts w:ascii="Arial" w:hAnsi="Arial" w:cs="Arial"/>
          <w:sz w:val="22"/>
          <w:szCs w:val="22"/>
          <w:lang w:val="pl-PL"/>
        </w:rPr>
        <w:t>gu 30 dni kalendarzowych od powzi</w:t>
      </w:r>
      <w:r w:rsidRPr="00650270">
        <w:rPr>
          <w:rFonts w:ascii="Arial" w:hAnsi="Arial" w:cs="Arial" w:hint="eastAsia"/>
          <w:sz w:val="22"/>
          <w:szCs w:val="22"/>
          <w:lang w:val="pl-PL"/>
        </w:rPr>
        <w:t>ę</w:t>
      </w:r>
      <w:r w:rsidRPr="00650270">
        <w:rPr>
          <w:rFonts w:ascii="Arial" w:hAnsi="Arial" w:cs="Arial"/>
          <w:sz w:val="22"/>
          <w:szCs w:val="22"/>
          <w:lang w:val="pl-PL"/>
        </w:rPr>
        <w:t>cia przez Zamawiaj</w:t>
      </w:r>
      <w:r w:rsidRPr="00650270">
        <w:rPr>
          <w:rFonts w:ascii="Arial" w:hAnsi="Arial" w:cs="Arial" w:hint="eastAsia"/>
          <w:sz w:val="22"/>
          <w:szCs w:val="22"/>
          <w:lang w:val="pl-PL"/>
        </w:rPr>
        <w:t>ą</w:t>
      </w:r>
      <w:r w:rsidRPr="00650270">
        <w:rPr>
          <w:rFonts w:ascii="Arial" w:hAnsi="Arial" w:cs="Arial"/>
          <w:sz w:val="22"/>
          <w:szCs w:val="22"/>
          <w:lang w:val="pl-PL"/>
        </w:rPr>
        <w:t>cego wiedzy o wymienionym powy</w:t>
      </w:r>
      <w:r w:rsidRPr="00650270">
        <w:rPr>
          <w:rFonts w:ascii="Arial" w:hAnsi="Arial" w:cs="Arial" w:hint="eastAsia"/>
          <w:sz w:val="22"/>
          <w:szCs w:val="22"/>
          <w:lang w:val="pl-PL"/>
        </w:rPr>
        <w:t>ż</w:t>
      </w:r>
      <w:r w:rsidRPr="00650270">
        <w:rPr>
          <w:rFonts w:ascii="Arial" w:hAnsi="Arial" w:cs="Arial"/>
          <w:sz w:val="22"/>
          <w:szCs w:val="22"/>
          <w:lang w:val="pl-PL"/>
        </w:rPr>
        <w:t>ej zdarzeniu uzasadniaj</w:t>
      </w:r>
      <w:r w:rsidRPr="00650270">
        <w:rPr>
          <w:rFonts w:ascii="Arial" w:hAnsi="Arial" w:cs="Arial" w:hint="eastAsia"/>
          <w:sz w:val="22"/>
          <w:szCs w:val="22"/>
          <w:lang w:val="pl-PL"/>
        </w:rPr>
        <w:t>ą</w:t>
      </w:r>
      <w:r w:rsidRPr="00650270">
        <w:rPr>
          <w:rFonts w:ascii="Arial" w:hAnsi="Arial" w:cs="Arial"/>
          <w:sz w:val="22"/>
          <w:szCs w:val="22"/>
          <w:lang w:val="pl-PL"/>
        </w:rPr>
        <w:t>cym odst</w:t>
      </w:r>
      <w:r w:rsidRPr="00650270">
        <w:rPr>
          <w:rFonts w:ascii="Arial" w:hAnsi="Arial" w:cs="Arial" w:hint="eastAsia"/>
          <w:sz w:val="22"/>
          <w:szCs w:val="22"/>
          <w:lang w:val="pl-PL"/>
        </w:rPr>
        <w:t>ą</w:t>
      </w:r>
      <w:r w:rsidRPr="00650270">
        <w:rPr>
          <w:rFonts w:ascii="Arial" w:hAnsi="Arial" w:cs="Arial"/>
          <w:sz w:val="22"/>
          <w:szCs w:val="22"/>
          <w:lang w:val="pl-PL"/>
        </w:rPr>
        <w:t>pienie od  umowy.</w:t>
      </w:r>
    </w:p>
    <w:p w14:paraId="5A481887" w14:textId="77777777" w:rsidR="002004BB" w:rsidRDefault="002004BB" w:rsidP="00CE5EEB">
      <w:pPr>
        <w:pStyle w:val="Akapitzlist"/>
        <w:numPr>
          <w:ilvl w:val="0"/>
          <w:numId w:val="20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F74839">
        <w:rPr>
          <w:rFonts w:ascii="Arial" w:hAnsi="Arial" w:cs="Arial"/>
          <w:sz w:val="22"/>
          <w:szCs w:val="22"/>
          <w:lang w:val="pl-PL"/>
        </w:rPr>
        <w:t>Strony ustalaj</w:t>
      </w:r>
      <w:r w:rsidRPr="00F74839">
        <w:rPr>
          <w:rFonts w:ascii="Arial" w:hAnsi="Arial" w:cs="Arial" w:hint="eastAsia"/>
          <w:sz w:val="22"/>
          <w:szCs w:val="22"/>
          <w:lang w:val="pl-PL"/>
        </w:rPr>
        <w:t>ą</w:t>
      </w:r>
      <w:r w:rsidRPr="00F74839">
        <w:rPr>
          <w:rFonts w:ascii="Arial" w:hAnsi="Arial" w:cs="Arial"/>
          <w:sz w:val="22"/>
          <w:szCs w:val="22"/>
          <w:lang w:val="pl-PL"/>
        </w:rPr>
        <w:t xml:space="preserve">, </w:t>
      </w:r>
      <w:r w:rsidRPr="00F74839">
        <w:rPr>
          <w:rFonts w:ascii="Arial" w:hAnsi="Arial" w:cs="Arial" w:hint="eastAsia"/>
          <w:sz w:val="22"/>
          <w:szCs w:val="22"/>
          <w:lang w:val="pl-PL"/>
        </w:rPr>
        <w:t>ż</w:t>
      </w:r>
      <w:r w:rsidRPr="00F74839">
        <w:rPr>
          <w:rFonts w:ascii="Arial" w:hAnsi="Arial" w:cs="Arial"/>
          <w:sz w:val="22"/>
          <w:szCs w:val="22"/>
          <w:lang w:val="pl-PL"/>
        </w:rPr>
        <w:t>e odst</w:t>
      </w:r>
      <w:r w:rsidRPr="00F74839">
        <w:rPr>
          <w:rFonts w:ascii="Arial" w:hAnsi="Arial" w:cs="Arial" w:hint="eastAsia"/>
          <w:sz w:val="22"/>
          <w:szCs w:val="22"/>
          <w:lang w:val="pl-PL"/>
        </w:rPr>
        <w:t>ą</w:t>
      </w:r>
      <w:r w:rsidRPr="00F74839">
        <w:rPr>
          <w:rFonts w:ascii="Arial" w:hAnsi="Arial" w:cs="Arial"/>
          <w:sz w:val="22"/>
          <w:szCs w:val="22"/>
          <w:lang w:val="pl-PL"/>
        </w:rPr>
        <w:t>pienie od umowy mo</w:t>
      </w:r>
      <w:r w:rsidRPr="00F74839">
        <w:rPr>
          <w:rFonts w:ascii="Arial" w:hAnsi="Arial" w:cs="Arial" w:hint="eastAsia"/>
          <w:sz w:val="22"/>
          <w:szCs w:val="22"/>
          <w:lang w:val="pl-PL"/>
        </w:rPr>
        <w:t>ż</w:t>
      </w:r>
      <w:r w:rsidRPr="00F74839">
        <w:rPr>
          <w:rFonts w:ascii="Arial" w:hAnsi="Arial" w:cs="Arial"/>
          <w:sz w:val="22"/>
          <w:szCs w:val="22"/>
          <w:lang w:val="pl-PL"/>
        </w:rPr>
        <w:t>e nast</w:t>
      </w:r>
      <w:r w:rsidRPr="00F74839">
        <w:rPr>
          <w:rFonts w:ascii="Arial" w:hAnsi="Arial" w:cs="Arial" w:hint="eastAsia"/>
          <w:sz w:val="22"/>
          <w:szCs w:val="22"/>
          <w:lang w:val="pl-PL"/>
        </w:rPr>
        <w:t>ą</w:t>
      </w:r>
      <w:r w:rsidRPr="00F74839">
        <w:rPr>
          <w:rFonts w:ascii="Arial" w:hAnsi="Arial" w:cs="Arial"/>
          <w:sz w:val="22"/>
          <w:szCs w:val="22"/>
          <w:lang w:val="pl-PL"/>
        </w:rPr>
        <w:t>pi</w:t>
      </w:r>
      <w:r w:rsidRPr="00F74839">
        <w:rPr>
          <w:rFonts w:ascii="Arial" w:hAnsi="Arial" w:cs="Arial" w:hint="eastAsia"/>
          <w:sz w:val="22"/>
          <w:szCs w:val="22"/>
          <w:lang w:val="pl-PL"/>
        </w:rPr>
        <w:t>ć</w:t>
      </w:r>
      <w:r w:rsidRPr="00F74839">
        <w:rPr>
          <w:rFonts w:ascii="Arial" w:hAnsi="Arial" w:cs="Arial"/>
          <w:sz w:val="22"/>
          <w:szCs w:val="22"/>
          <w:lang w:val="pl-PL"/>
        </w:rPr>
        <w:t xml:space="preserve"> w cz</w:t>
      </w:r>
      <w:r w:rsidRPr="00F74839">
        <w:rPr>
          <w:rFonts w:ascii="Arial" w:hAnsi="Arial" w:cs="Arial" w:hint="eastAsia"/>
          <w:sz w:val="22"/>
          <w:szCs w:val="22"/>
          <w:lang w:val="pl-PL"/>
        </w:rPr>
        <w:t>ęś</w:t>
      </w:r>
      <w:r w:rsidRPr="00F74839">
        <w:rPr>
          <w:rFonts w:ascii="Arial" w:hAnsi="Arial" w:cs="Arial"/>
          <w:sz w:val="22"/>
          <w:szCs w:val="22"/>
          <w:lang w:val="pl-PL"/>
        </w:rPr>
        <w:t>ci dotycz</w:t>
      </w:r>
      <w:r w:rsidRPr="00F74839">
        <w:rPr>
          <w:rFonts w:ascii="Arial" w:hAnsi="Arial" w:cs="Arial" w:hint="eastAsia"/>
          <w:sz w:val="22"/>
          <w:szCs w:val="22"/>
          <w:lang w:val="pl-PL"/>
        </w:rPr>
        <w:t>ą</w:t>
      </w:r>
      <w:r w:rsidRPr="00F74839">
        <w:rPr>
          <w:rFonts w:ascii="Arial" w:hAnsi="Arial" w:cs="Arial"/>
          <w:sz w:val="22"/>
          <w:szCs w:val="22"/>
          <w:lang w:val="pl-PL"/>
        </w:rPr>
        <w:t>cej niewykonanego zakresu umowy.</w:t>
      </w:r>
    </w:p>
    <w:p w14:paraId="44FB1C0F" w14:textId="32204BFD" w:rsidR="00640B36" w:rsidRPr="00F74839" w:rsidRDefault="00640B36" w:rsidP="00CE5EEB">
      <w:pPr>
        <w:pStyle w:val="Akapitzlist"/>
        <w:numPr>
          <w:ilvl w:val="0"/>
          <w:numId w:val="20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 przypadkach, o których mowa w ust. 1 pkt 3, 4 lub 5 </w:t>
      </w:r>
      <w:r w:rsidRPr="00B31A59">
        <w:rPr>
          <w:rFonts w:ascii="Arial" w:hAnsi="Arial" w:cs="Arial"/>
          <w:sz w:val="22"/>
          <w:szCs w:val="22"/>
          <w:lang w:val="pl-PL"/>
        </w:rPr>
        <w:t>Wykonawca zapłaci Zamawiającemu</w:t>
      </w:r>
      <w:r>
        <w:rPr>
          <w:rFonts w:ascii="Arial" w:hAnsi="Arial" w:cs="Arial"/>
          <w:sz w:val="22"/>
          <w:szCs w:val="22"/>
          <w:lang w:val="pl-PL"/>
        </w:rPr>
        <w:t xml:space="preserve"> karę umowną, o której mowa w § 13 ust. 1  pkt 6.</w:t>
      </w:r>
    </w:p>
    <w:p w14:paraId="235E4950" w14:textId="732F4139" w:rsidR="00012983" w:rsidRDefault="00012983" w:rsidP="002004B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6E62CA0" w14:textId="77777777" w:rsidR="00012983" w:rsidRPr="002004BB" w:rsidRDefault="00012983" w:rsidP="002004B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6BF6644" w14:textId="77777777" w:rsidR="002004BB" w:rsidRPr="00D6607F" w:rsidRDefault="002004BB" w:rsidP="002004B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D6607F">
        <w:rPr>
          <w:rFonts w:ascii="Arial" w:hAnsi="Arial" w:cs="Arial" w:hint="eastAsia"/>
          <w:b/>
          <w:sz w:val="22"/>
          <w:szCs w:val="22"/>
          <w:lang w:val="pl-PL"/>
        </w:rPr>
        <w:t>§</w:t>
      </w:r>
      <w:r w:rsidR="00F74839" w:rsidRPr="00D6607F">
        <w:rPr>
          <w:rFonts w:ascii="Arial" w:hAnsi="Arial" w:cs="Arial"/>
          <w:b/>
          <w:sz w:val="22"/>
          <w:szCs w:val="22"/>
          <w:lang w:val="pl-PL"/>
        </w:rPr>
        <w:t xml:space="preserve"> 15</w:t>
      </w:r>
    </w:p>
    <w:p w14:paraId="57C3389C" w14:textId="30D52AD6" w:rsidR="00C32933" w:rsidRDefault="002004BB" w:rsidP="00E6489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D6607F">
        <w:rPr>
          <w:rFonts w:ascii="Arial" w:hAnsi="Arial" w:cs="Arial"/>
          <w:sz w:val="22"/>
          <w:szCs w:val="22"/>
          <w:lang w:val="pl-PL"/>
        </w:rPr>
        <w:t>Zamawiaj</w:t>
      </w:r>
      <w:r w:rsidRPr="00D6607F">
        <w:rPr>
          <w:rFonts w:ascii="Arial" w:hAnsi="Arial" w:cs="Arial" w:hint="eastAsia"/>
          <w:sz w:val="22"/>
          <w:szCs w:val="22"/>
          <w:lang w:val="pl-PL"/>
        </w:rPr>
        <w:t>ą</w:t>
      </w:r>
      <w:r w:rsidRPr="00D6607F">
        <w:rPr>
          <w:rFonts w:ascii="Arial" w:hAnsi="Arial" w:cs="Arial"/>
          <w:sz w:val="22"/>
          <w:szCs w:val="22"/>
          <w:lang w:val="pl-PL"/>
        </w:rPr>
        <w:t>cy mo</w:t>
      </w:r>
      <w:r w:rsidRPr="00D6607F">
        <w:rPr>
          <w:rFonts w:ascii="Arial" w:hAnsi="Arial" w:cs="Arial" w:hint="eastAsia"/>
          <w:sz w:val="22"/>
          <w:szCs w:val="22"/>
          <w:lang w:val="pl-PL"/>
        </w:rPr>
        <w:t>ż</w:t>
      </w:r>
      <w:r w:rsidRPr="00D6607F">
        <w:rPr>
          <w:rFonts w:ascii="Arial" w:hAnsi="Arial" w:cs="Arial"/>
          <w:sz w:val="22"/>
          <w:szCs w:val="22"/>
          <w:lang w:val="pl-PL"/>
        </w:rPr>
        <w:t>e rozwi</w:t>
      </w:r>
      <w:r w:rsidRPr="00D6607F">
        <w:rPr>
          <w:rFonts w:ascii="Arial" w:hAnsi="Arial" w:cs="Arial" w:hint="eastAsia"/>
          <w:sz w:val="22"/>
          <w:szCs w:val="22"/>
          <w:lang w:val="pl-PL"/>
        </w:rPr>
        <w:t>ą</w:t>
      </w:r>
      <w:r w:rsidRPr="00D6607F">
        <w:rPr>
          <w:rFonts w:ascii="Arial" w:hAnsi="Arial" w:cs="Arial"/>
          <w:sz w:val="22"/>
          <w:szCs w:val="22"/>
          <w:lang w:val="pl-PL"/>
        </w:rPr>
        <w:t>za</w:t>
      </w:r>
      <w:r w:rsidRPr="00D6607F">
        <w:rPr>
          <w:rFonts w:ascii="Arial" w:hAnsi="Arial" w:cs="Arial" w:hint="eastAsia"/>
          <w:sz w:val="22"/>
          <w:szCs w:val="22"/>
          <w:lang w:val="pl-PL"/>
        </w:rPr>
        <w:t>ć</w:t>
      </w:r>
      <w:r w:rsidRPr="00D6607F">
        <w:rPr>
          <w:rFonts w:ascii="Arial" w:hAnsi="Arial" w:cs="Arial"/>
          <w:sz w:val="22"/>
          <w:szCs w:val="22"/>
          <w:lang w:val="pl-PL"/>
        </w:rPr>
        <w:t xml:space="preserve"> umow</w:t>
      </w:r>
      <w:r w:rsidRPr="00D6607F">
        <w:rPr>
          <w:rFonts w:ascii="Arial" w:hAnsi="Arial" w:cs="Arial" w:hint="eastAsia"/>
          <w:sz w:val="22"/>
          <w:szCs w:val="22"/>
          <w:lang w:val="pl-PL"/>
        </w:rPr>
        <w:t>ę</w:t>
      </w:r>
      <w:r w:rsidRPr="00D6607F">
        <w:rPr>
          <w:rFonts w:ascii="Arial" w:hAnsi="Arial" w:cs="Arial"/>
          <w:sz w:val="22"/>
          <w:szCs w:val="22"/>
          <w:lang w:val="pl-PL"/>
        </w:rPr>
        <w:t xml:space="preserve"> bez uprzedniego wypowiedzenia, je</w:t>
      </w:r>
      <w:r w:rsidRPr="00D6607F">
        <w:rPr>
          <w:rFonts w:ascii="Arial" w:hAnsi="Arial" w:cs="Arial" w:hint="eastAsia"/>
          <w:sz w:val="22"/>
          <w:szCs w:val="22"/>
          <w:lang w:val="pl-PL"/>
        </w:rPr>
        <w:t>ż</w:t>
      </w:r>
      <w:r w:rsidRPr="00D6607F">
        <w:rPr>
          <w:rFonts w:ascii="Arial" w:hAnsi="Arial" w:cs="Arial"/>
          <w:sz w:val="22"/>
          <w:szCs w:val="22"/>
          <w:lang w:val="pl-PL"/>
        </w:rPr>
        <w:t>eli Wykonawca nie b</w:t>
      </w:r>
      <w:r w:rsidRPr="00D6607F">
        <w:rPr>
          <w:rFonts w:ascii="Arial" w:hAnsi="Arial" w:cs="Arial" w:hint="eastAsia"/>
          <w:sz w:val="22"/>
          <w:szCs w:val="22"/>
          <w:lang w:val="pl-PL"/>
        </w:rPr>
        <w:t>ę</w:t>
      </w:r>
      <w:r w:rsidRPr="00D6607F">
        <w:rPr>
          <w:rFonts w:ascii="Arial" w:hAnsi="Arial" w:cs="Arial"/>
          <w:sz w:val="22"/>
          <w:szCs w:val="22"/>
          <w:lang w:val="pl-PL"/>
        </w:rPr>
        <w:t>dzie kontynuowa</w:t>
      </w:r>
      <w:r w:rsidRPr="00D6607F">
        <w:rPr>
          <w:rFonts w:ascii="Arial" w:hAnsi="Arial" w:cs="Arial" w:hint="eastAsia"/>
          <w:sz w:val="22"/>
          <w:szCs w:val="22"/>
          <w:lang w:val="pl-PL"/>
        </w:rPr>
        <w:t>ł</w:t>
      </w:r>
      <w:r w:rsidRPr="00D6607F">
        <w:rPr>
          <w:rFonts w:ascii="Arial" w:hAnsi="Arial" w:cs="Arial"/>
          <w:sz w:val="22"/>
          <w:szCs w:val="22"/>
          <w:lang w:val="pl-PL"/>
        </w:rPr>
        <w:t xml:space="preserve"> ubezpieczenia od odpowiedzialno</w:t>
      </w:r>
      <w:r w:rsidRPr="00D6607F">
        <w:rPr>
          <w:rFonts w:ascii="Arial" w:hAnsi="Arial" w:cs="Arial" w:hint="eastAsia"/>
          <w:sz w:val="22"/>
          <w:szCs w:val="22"/>
          <w:lang w:val="pl-PL"/>
        </w:rPr>
        <w:t>ś</w:t>
      </w:r>
      <w:r w:rsidRPr="00D6607F">
        <w:rPr>
          <w:rFonts w:ascii="Arial" w:hAnsi="Arial" w:cs="Arial"/>
          <w:sz w:val="22"/>
          <w:szCs w:val="22"/>
          <w:lang w:val="pl-PL"/>
        </w:rPr>
        <w:t xml:space="preserve">ci cywilnej, o którym mowa w </w:t>
      </w:r>
      <w:r w:rsidR="00D6607F" w:rsidRPr="00D6607F">
        <w:rPr>
          <w:rFonts w:ascii="Arial" w:hAnsi="Arial" w:cs="Arial"/>
          <w:sz w:val="22"/>
          <w:szCs w:val="22"/>
          <w:lang w:val="pl-PL"/>
        </w:rPr>
        <w:t xml:space="preserve">§ 18 </w:t>
      </w:r>
      <w:r w:rsidRPr="00D6607F">
        <w:rPr>
          <w:rFonts w:ascii="Arial" w:hAnsi="Arial" w:cs="Arial"/>
          <w:sz w:val="22"/>
          <w:szCs w:val="22"/>
          <w:lang w:val="pl-PL"/>
        </w:rPr>
        <w:t>niniejszej umowy.</w:t>
      </w:r>
      <w:r w:rsidRPr="00EA21DF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75FA6D0" w14:textId="77777777" w:rsidR="00C32933" w:rsidRDefault="00C32933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2B8F7A37" w14:textId="77777777" w:rsidR="00361EE0" w:rsidRDefault="00361EE0" w:rsidP="00361EE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9F0623">
        <w:rPr>
          <w:rFonts w:ascii="Arial" w:hAnsi="Arial" w:cs="Arial"/>
          <w:b/>
          <w:bCs/>
          <w:sz w:val="22"/>
          <w:szCs w:val="22"/>
          <w:lang w:val="pl-PL"/>
        </w:rPr>
        <w:t>§ 1</w:t>
      </w:r>
      <w:r>
        <w:rPr>
          <w:rFonts w:ascii="Arial" w:hAnsi="Arial" w:cs="Arial"/>
          <w:b/>
          <w:bCs/>
          <w:sz w:val="22"/>
          <w:szCs w:val="22"/>
          <w:lang w:val="pl-PL"/>
        </w:rPr>
        <w:t>6</w:t>
      </w:r>
    </w:p>
    <w:p w14:paraId="3A50652D" w14:textId="77777777" w:rsidR="006C6E0F" w:rsidRDefault="006C6E0F" w:rsidP="00CE5EE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6C6E0F">
        <w:rPr>
          <w:rFonts w:ascii="Arial" w:hAnsi="Arial" w:cs="Arial"/>
          <w:bCs/>
          <w:sz w:val="22"/>
          <w:szCs w:val="22"/>
          <w:lang w:val="pl-PL"/>
        </w:rPr>
        <w:t>Wszelkie zmiany niniejszej umowy wymagaj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6C6E0F">
        <w:rPr>
          <w:rFonts w:ascii="Arial" w:hAnsi="Arial" w:cs="Arial"/>
          <w:bCs/>
          <w:sz w:val="22"/>
          <w:szCs w:val="22"/>
          <w:lang w:val="pl-PL"/>
        </w:rPr>
        <w:t xml:space="preserve"> formy pisemnej pod rygorem niewa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6C6E0F">
        <w:rPr>
          <w:rFonts w:ascii="Arial" w:hAnsi="Arial" w:cs="Arial"/>
          <w:bCs/>
          <w:sz w:val="22"/>
          <w:szCs w:val="22"/>
          <w:lang w:val="pl-PL"/>
        </w:rPr>
        <w:t>no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6C6E0F">
        <w:rPr>
          <w:rFonts w:ascii="Arial" w:hAnsi="Arial" w:cs="Arial"/>
          <w:bCs/>
          <w:sz w:val="22"/>
          <w:szCs w:val="22"/>
          <w:lang w:val="pl-PL"/>
        </w:rPr>
        <w:t>ci.</w:t>
      </w:r>
    </w:p>
    <w:p w14:paraId="394636FB" w14:textId="77777777" w:rsidR="006C6E0F" w:rsidRDefault="006C6E0F" w:rsidP="00CE5EE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6C6E0F">
        <w:rPr>
          <w:rFonts w:ascii="Arial" w:hAnsi="Arial" w:cs="Arial"/>
          <w:bCs/>
          <w:sz w:val="22"/>
          <w:szCs w:val="22"/>
          <w:lang w:val="pl-PL"/>
        </w:rPr>
        <w:t>Strony dopuszczaj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6C6E0F">
        <w:rPr>
          <w:rFonts w:ascii="Arial" w:hAnsi="Arial" w:cs="Arial"/>
          <w:bCs/>
          <w:sz w:val="22"/>
          <w:szCs w:val="22"/>
          <w:lang w:val="pl-PL"/>
        </w:rPr>
        <w:t>, poza zmianami wskazanymi w art. 455 Ustawy, mo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6C6E0F">
        <w:rPr>
          <w:rFonts w:ascii="Arial" w:hAnsi="Arial" w:cs="Arial"/>
          <w:bCs/>
          <w:sz w:val="22"/>
          <w:szCs w:val="22"/>
          <w:lang w:val="pl-PL"/>
        </w:rPr>
        <w:t>liwo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ść</w:t>
      </w:r>
      <w:r w:rsidRPr="006C6E0F">
        <w:rPr>
          <w:rFonts w:ascii="Arial" w:hAnsi="Arial" w:cs="Arial"/>
          <w:bCs/>
          <w:sz w:val="22"/>
          <w:szCs w:val="22"/>
          <w:lang w:val="pl-PL"/>
        </w:rPr>
        <w:t xml:space="preserve"> zmiany umowy bez obowi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6C6E0F">
        <w:rPr>
          <w:rFonts w:ascii="Arial" w:hAnsi="Arial" w:cs="Arial"/>
          <w:bCs/>
          <w:sz w:val="22"/>
          <w:szCs w:val="22"/>
          <w:lang w:val="pl-PL"/>
        </w:rPr>
        <w:t>zku przeprowadzania nowego post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6C6E0F">
        <w:rPr>
          <w:rFonts w:ascii="Arial" w:hAnsi="Arial" w:cs="Arial"/>
          <w:bCs/>
          <w:sz w:val="22"/>
          <w:szCs w:val="22"/>
          <w:lang w:val="pl-PL"/>
        </w:rPr>
        <w:t>powania w nast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6C6E0F">
        <w:rPr>
          <w:rFonts w:ascii="Arial" w:hAnsi="Arial" w:cs="Arial"/>
          <w:bCs/>
          <w:sz w:val="22"/>
          <w:szCs w:val="22"/>
          <w:lang w:val="pl-PL"/>
        </w:rPr>
        <w:t>puj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6C6E0F">
        <w:rPr>
          <w:rFonts w:ascii="Arial" w:hAnsi="Arial" w:cs="Arial"/>
          <w:bCs/>
          <w:sz w:val="22"/>
          <w:szCs w:val="22"/>
          <w:lang w:val="pl-PL"/>
        </w:rPr>
        <w:t>cych przypadkach i zakresach:</w:t>
      </w:r>
      <w:r w:rsidRPr="006C6E0F">
        <w:rPr>
          <w:rFonts w:ascii="Arial" w:hAnsi="Arial" w:cs="Arial"/>
          <w:bCs/>
          <w:sz w:val="22"/>
          <w:szCs w:val="22"/>
          <w:lang w:val="pl-PL"/>
        </w:rPr>
        <w:tab/>
      </w:r>
    </w:p>
    <w:p w14:paraId="55B80789" w14:textId="77777777" w:rsidR="00821721" w:rsidRPr="00CC46C5" w:rsidRDefault="00821721" w:rsidP="00CE5EE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821721">
        <w:rPr>
          <w:rFonts w:ascii="Arial" w:hAnsi="Arial" w:cs="Arial"/>
          <w:bCs/>
          <w:sz w:val="22"/>
          <w:szCs w:val="22"/>
          <w:lang w:val="pl-PL"/>
        </w:rPr>
        <w:t>zmiana, w tym zmiana istotna w stosunku do tre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ci oferty, na podstawie, której dokonano wyboru Wykonawcy - pod warunkiem wyra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enia zgody przez Zamawiaj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cego, tj.: gdy konieczno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ść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wprowadzenia zmian wynika z okoliczno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ci, których nie mo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na by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o przewidzie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w chwili zawarcia umowy, spowodowanych np.: zmian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powszechnie </w:t>
      </w:r>
      <w:r w:rsidRPr="00CC46C5">
        <w:rPr>
          <w:rFonts w:ascii="Arial" w:hAnsi="Arial" w:cs="Arial"/>
          <w:bCs/>
          <w:sz w:val="22"/>
          <w:szCs w:val="22"/>
          <w:lang w:val="pl-PL"/>
        </w:rPr>
        <w:t>obowi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>zuj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>cych przepisów prawa, si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łą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 xml:space="preserve"> wy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CC46C5">
        <w:rPr>
          <w:rFonts w:ascii="Arial" w:hAnsi="Arial" w:cs="Arial"/>
          <w:bCs/>
          <w:sz w:val="22"/>
          <w:szCs w:val="22"/>
          <w:lang w:val="pl-PL"/>
        </w:rPr>
        <w:t>sz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>;</w:t>
      </w:r>
    </w:p>
    <w:p w14:paraId="1005F022" w14:textId="77777777" w:rsidR="00821721" w:rsidRPr="00CC46C5" w:rsidRDefault="006C6E0F" w:rsidP="00CE5EE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CC46C5">
        <w:rPr>
          <w:rFonts w:ascii="Arial" w:hAnsi="Arial" w:cs="Arial"/>
          <w:bCs/>
          <w:sz w:val="22"/>
          <w:szCs w:val="22"/>
          <w:lang w:val="pl-PL"/>
        </w:rPr>
        <w:t xml:space="preserve">zmiana terminu wykonania zamówienia, zmiana zakresu 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CC46C5">
        <w:rPr>
          <w:rFonts w:ascii="Arial" w:hAnsi="Arial" w:cs="Arial"/>
          <w:bCs/>
          <w:sz w:val="22"/>
          <w:szCs w:val="22"/>
          <w:lang w:val="pl-PL"/>
        </w:rPr>
        <w:t>wiadczenia Wykonawcy i odpowiadaj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>ca mu zmiana wynagrodzenia wykonawcy wskutek podj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CC46C5">
        <w:rPr>
          <w:rFonts w:ascii="Arial" w:hAnsi="Arial" w:cs="Arial"/>
          <w:bCs/>
          <w:sz w:val="22"/>
          <w:szCs w:val="22"/>
          <w:lang w:val="pl-PL"/>
        </w:rPr>
        <w:t>cia dzia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CC46C5">
        <w:rPr>
          <w:rFonts w:ascii="Arial" w:hAnsi="Arial" w:cs="Arial"/>
          <w:bCs/>
          <w:sz w:val="22"/>
          <w:szCs w:val="22"/>
          <w:lang w:val="pl-PL"/>
        </w:rPr>
        <w:t>a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CC46C5">
        <w:rPr>
          <w:rFonts w:ascii="Arial" w:hAnsi="Arial" w:cs="Arial"/>
          <w:bCs/>
          <w:sz w:val="22"/>
          <w:szCs w:val="22"/>
          <w:lang w:val="pl-PL"/>
        </w:rPr>
        <w:t xml:space="preserve"> w zwi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>zku z konieczno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CC46C5">
        <w:rPr>
          <w:rFonts w:ascii="Arial" w:hAnsi="Arial" w:cs="Arial"/>
          <w:bCs/>
          <w:sz w:val="22"/>
          <w:szCs w:val="22"/>
          <w:lang w:val="pl-PL"/>
        </w:rPr>
        <w:t>ci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 xml:space="preserve"> zapewnienia bezpiecze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CC46C5">
        <w:rPr>
          <w:rFonts w:ascii="Arial" w:hAnsi="Arial" w:cs="Arial"/>
          <w:bCs/>
          <w:sz w:val="22"/>
          <w:szCs w:val="22"/>
          <w:lang w:val="pl-PL"/>
        </w:rPr>
        <w:t>stwa lub zapobie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CC46C5">
        <w:rPr>
          <w:rFonts w:ascii="Arial" w:hAnsi="Arial" w:cs="Arial"/>
          <w:bCs/>
          <w:sz w:val="22"/>
          <w:szCs w:val="22"/>
          <w:lang w:val="pl-PL"/>
        </w:rPr>
        <w:t>enia awarii;</w:t>
      </w:r>
    </w:p>
    <w:p w14:paraId="4EDA0844" w14:textId="599253F5" w:rsidR="00E136D4" w:rsidRDefault="006C6E0F" w:rsidP="00CE5EE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821721">
        <w:rPr>
          <w:rFonts w:ascii="Arial" w:hAnsi="Arial" w:cs="Arial"/>
          <w:bCs/>
          <w:sz w:val="22"/>
          <w:szCs w:val="22"/>
          <w:lang w:val="pl-PL"/>
        </w:rPr>
        <w:t>zmiana terminu wykonania zamówienia, lub innych postanowie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umowy (zmiana sposobu wykonywania umowy, zmiana zakresu 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821721">
        <w:rPr>
          <w:rFonts w:ascii="Arial" w:hAnsi="Arial" w:cs="Arial"/>
          <w:bCs/>
          <w:sz w:val="22"/>
          <w:szCs w:val="22"/>
          <w:lang w:val="pl-PL"/>
        </w:rPr>
        <w:t>wiadczenia wykonawcy i odpowiadaj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ca mu zmiana wynagrodzenia wykonawcy) wywo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ana wyst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pieniem si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y wy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szej lub wyst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pieniem skutków ju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wyst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821721">
        <w:rPr>
          <w:rFonts w:ascii="Arial" w:hAnsi="Arial" w:cs="Arial"/>
          <w:bCs/>
          <w:sz w:val="22"/>
          <w:szCs w:val="22"/>
          <w:lang w:val="pl-PL"/>
        </w:rPr>
        <w:t>puj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cej si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y wy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szej maj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cej bezpo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821721">
        <w:rPr>
          <w:rFonts w:ascii="Arial" w:hAnsi="Arial" w:cs="Arial"/>
          <w:bCs/>
          <w:sz w:val="22"/>
          <w:szCs w:val="22"/>
          <w:lang w:val="pl-PL"/>
        </w:rPr>
        <w:t>redni wp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yw na terminowo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ść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i sposób wykonania  niniejszej umowy; si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a wy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sza, o której mowa to zdarzenie niezale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ne od Wykonawcy, nie stanowi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ce jego i jego podwykonawców problemów organizacyjnych, którego wyst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pienia lub skutków nie móg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przewidzie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821721">
        <w:rPr>
          <w:rFonts w:ascii="Arial" w:hAnsi="Arial" w:cs="Arial"/>
          <w:bCs/>
          <w:sz w:val="22"/>
          <w:szCs w:val="22"/>
          <w:lang w:val="pl-PL"/>
        </w:rPr>
        <w:t>, któremu nie móg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zapobiec, ani któremu nie móg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przeciwdzia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a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821721">
        <w:rPr>
          <w:rFonts w:ascii="Arial" w:hAnsi="Arial" w:cs="Arial"/>
          <w:bCs/>
          <w:sz w:val="22"/>
          <w:szCs w:val="22"/>
          <w:lang w:val="pl-PL"/>
        </w:rPr>
        <w:t>, a które uniemo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liwiaj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Wykonawcy wykonanie w cz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ęś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ci lub w ca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ci jego zobowi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zania wynikaj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cego z niniejszej umowy albo  maj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cej bezpo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821721">
        <w:rPr>
          <w:rFonts w:ascii="Arial" w:hAnsi="Arial" w:cs="Arial"/>
          <w:bCs/>
          <w:sz w:val="22"/>
          <w:szCs w:val="22"/>
          <w:lang w:val="pl-PL"/>
        </w:rPr>
        <w:t>redni wp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yw na terminowo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ść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i sposób   wykonywanej umowy; Strony za okoliczno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ci si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y wy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szej uznaj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: og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oszone stany kl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ski 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ywio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owej, w tym powód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ź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i trz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821721">
        <w:rPr>
          <w:rFonts w:ascii="Arial" w:hAnsi="Arial" w:cs="Arial"/>
          <w:bCs/>
          <w:sz w:val="22"/>
          <w:szCs w:val="22"/>
          <w:lang w:val="pl-PL"/>
        </w:rPr>
        <w:t>sienie ziemi, upadek statku powietrznego, strajki generalne lub lokalne, dzia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ania wojenne lub og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oszenie stanu wojennego, atak terrorystyczny, og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oszone stany wyj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tkowe, og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oszone stany zagro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enia epidemicznego, og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oszone stany epidemii;</w:t>
      </w:r>
    </w:p>
    <w:p w14:paraId="1D7BF039" w14:textId="2E1FB0FE" w:rsidR="00E136D4" w:rsidRDefault="006C6E0F" w:rsidP="00CE5EE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E136D4">
        <w:rPr>
          <w:rFonts w:ascii="Arial" w:hAnsi="Arial" w:cs="Arial"/>
          <w:bCs/>
          <w:sz w:val="22"/>
          <w:szCs w:val="22"/>
          <w:lang w:val="pl-PL"/>
        </w:rPr>
        <w:t>zmiana danych identyfikacyjnych (w tym adresowych i teleadresowych, zmiany w KRS, wpisie do CEIDG) stron umowy i osób reprezentuj</w:t>
      </w:r>
      <w:r w:rsidRPr="00E136D4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136D4">
        <w:rPr>
          <w:rFonts w:ascii="Arial" w:hAnsi="Arial" w:cs="Arial"/>
          <w:bCs/>
          <w:sz w:val="22"/>
          <w:szCs w:val="22"/>
          <w:lang w:val="pl-PL"/>
        </w:rPr>
        <w:t>cych strony (w szczególno</w:t>
      </w:r>
      <w:r w:rsidRPr="00E136D4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E136D4">
        <w:rPr>
          <w:rFonts w:ascii="Arial" w:hAnsi="Arial" w:cs="Arial"/>
          <w:bCs/>
          <w:sz w:val="22"/>
          <w:szCs w:val="22"/>
          <w:lang w:val="pl-PL"/>
        </w:rPr>
        <w:t>ci z powodu nieprzewidzianych zmian organizacyjny</w:t>
      </w:r>
      <w:r w:rsidR="00C16484">
        <w:rPr>
          <w:rFonts w:ascii="Arial" w:hAnsi="Arial" w:cs="Arial"/>
          <w:bCs/>
          <w:sz w:val="22"/>
          <w:szCs w:val="22"/>
          <w:lang w:val="pl-PL"/>
        </w:rPr>
        <w:t>ch, choroby, wypadków losowych);</w:t>
      </w:r>
    </w:p>
    <w:p w14:paraId="36BB742E" w14:textId="4E9D412E" w:rsidR="00E136D4" w:rsidRPr="006C7644" w:rsidRDefault="006C6E0F" w:rsidP="00CE5EE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E136D4">
        <w:rPr>
          <w:rFonts w:ascii="Arial" w:hAnsi="Arial" w:cs="Arial"/>
          <w:bCs/>
          <w:sz w:val="22"/>
          <w:szCs w:val="22"/>
          <w:lang w:val="pl-PL"/>
        </w:rPr>
        <w:t>zmiana stosownych postanowie</w:t>
      </w:r>
      <w:r w:rsidRPr="00E136D4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E136D4">
        <w:rPr>
          <w:rFonts w:ascii="Arial" w:hAnsi="Arial" w:cs="Arial"/>
          <w:bCs/>
          <w:sz w:val="22"/>
          <w:szCs w:val="22"/>
          <w:lang w:val="pl-PL"/>
        </w:rPr>
        <w:t xml:space="preserve"> umowy wskutek wyst</w:t>
      </w:r>
      <w:r w:rsidRPr="00E136D4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136D4">
        <w:rPr>
          <w:rFonts w:ascii="Arial" w:hAnsi="Arial" w:cs="Arial"/>
          <w:bCs/>
          <w:sz w:val="22"/>
          <w:szCs w:val="22"/>
          <w:lang w:val="pl-PL"/>
        </w:rPr>
        <w:t>pienia oczywistych omy</w:t>
      </w:r>
      <w:r w:rsidRPr="00E136D4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136D4">
        <w:rPr>
          <w:rFonts w:ascii="Arial" w:hAnsi="Arial" w:cs="Arial"/>
          <w:bCs/>
          <w:sz w:val="22"/>
          <w:szCs w:val="22"/>
          <w:lang w:val="pl-PL"/>
        </w:rPr>
        <w:t xml:space="preserve">ek </w:t>
      </w:r>
      <w:r w:rsidRPr="006C7644">
        <w:rPr>
          <w:rFonts w:ascii="Arial" w:hAnsi="Arial" w:cs="Arial"/>
          <w:bCs/>
          <w:sz w:val="22"/>
          <w:szCs w:val="22"/>
          <w:lang w:val="pl-PL"/>
        </w:rPr>
        <w:t>pisarskich i rachunkowych w tre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="00C16484" w:rsidRPr="006C7644">
        <w:rPr>
          <w:rFonts w:ascii="Arial" w:hAnsi="Arial" w:cs="Arial"/>
          <w:bCs/>
          <w:sz w:val="22"/>
          <w:szCs w:val="22"/>
          <w:lang w:val="pl-PL"/>
        </w:rPr>
        <w:t>ci niniejszej umowy;</w:t>
      </w:r>
    </w:p>
    <w:p w14:paraId="5064C866" w14:textId="77777777" w:rsidR="006C6E0F" w:rsidRPr="006C7644" w:rsidRDefault="006C6E0F" w:rsidP="00CE5EE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6C7644">
        <w:rPr>
          <w:rFonts w:ascii="Arial" w:hAnsi="Arial" w:cs="Arial"/>
          <w:bCs/>
          <w:sz w:val="22"/>
          <w:szCs w:val="22"/>
          <w:lang w:val="pl-PL"/>
        </w:rPr>
        <w:lastRenderedPageBreak/>
        <w:t xml:space="preserve">zmiana warunków realizacji i zakresu przedmiotowego umowy poprzez zmniejszenie zakresu 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6C7644">
        <w:rPr>
          <w:rFonts w:ascii="Arial" w:hAnsi="Arial" w:cs="Arial"/>
          <w:bCs/>
          <w:sz w:val="22"/>
          <w:szCs w:val="22"/>
          <w:lang w:val="pl-PL"/>
        </w:rPr>
        <w:t>wiadczonych us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6C7644">
        <w:rPr>
          <w:rFonts w:ascii="Arial" w:hAnsi="Arial" w:cs="Arial"/>
          <w:bCs/>
          <w:sz w:val="22"/>
          <w:szCs w:val="22"/>
          <w:lang w:val="pl-PL"/>
        </w:rPr>
        <w:t>ug i w zwi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6C7644">
        <w:rPr>
          <w:rFonts w:ascii="Arial" w:hAnsi="Arial" w:cs="Arial"/>
          <w:bCs/>
          <w:sz w:val="22"/>
          <w:szCs w:val="22"/>
          <w:lang w:val="pl-PL"/>
        </w:rPr>
        <w:t>zku z tym wynagrodzenia Wykonawcy, w przypadku:</w:t>
      </w:r>
    </w:p>
    <w:p w14:paraId="4568DA07" w14:textId="77777777" w:rsidR="00BB262B" w:rsidRPr="006C7644" w:rsidRDefault="006C6E0F" w:rsidP="00CE5EE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  <w:r w:rsidRPr="006C7644">
        <w:rPr>
          <w:rFonts w:ascii="Arial" w:hAnsi="Arial" w:cs="Arial"/>
          <w:bCs/>
          <w:sz w:val="22"/>
          <w:szCs w:val="22"/>
          <w:lang w:val="pl-PL"/>
        </w:rPr>
        <w:t>wyst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6C7644">
        <w:rPr>
          <w:rFonts w:ascii="Arial" w:hAnsi="Arial" w:cs="Arial"/>
          <w:bCs/>
          <w:sz w:val="22"/>
          <w:szCs w:val="22"/>
          <w:lang w:val="pl-PL"/>
        </w:rPr>
        <w:t>pienia prac remontowych, inwestycyjnych, zmian organizacyjnych u Zamawiaj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6C7644">
        <w:rPr>
          <w:rFonts w:ascii="Arial" w:hAnsi="Arial" w:cs="Arial"/>
          <w:bCs/>
          <w:sz w:val="22"/>
          <w:szCs w:val="22"/>
          <w:lang w:val="pl-PL"/>
        </w:rPr>
        <w:t>cego</w:t>
      </w:r>
      <w:r w:rsidR="00B2010F" w:rsidRPr="006C7644">
        <w:rPr>
          <w:rFonts w:ascii="Arial" w:hAnsi="Arial" w:cs="Arial"/>
          <w:bCs/>
          <w:sz w:val="22"/>
          <w:szCs w:val="22"/>
          <w:lang w:val="pl-PL"/>
        </w:rPr>
        <w:t>,</w:t>
      </w:r>
    </w:p>
    <w:p w14:paraId="47F5ECFE" w14:textId="77777777" w:rsidR="00F601B8" w:rsidRPr="006C7644" w:rsidRDefault="00B2010F" w:rsidP="00F601B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  <w:r w:rsidRPr="006C7644">
        <w:rPr>
          <w:rFonts w:ascii="Arial" w:hAnsi="Arial" w:cs="Arial"/>
          <w:bCs/>
          <w:sz w:val="22"/>
          <w:szCs w:val="22"/>
          <w:lang w:val="pl-PL"/>
        </w:rPr>
        <w:t>ustania tytu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6C7644">
        <w:rPr>
          <w:rFonts w:ascii="Arial" w:hAnsi="Arial" w:cs="Arial"/>
          <w:bCs/>
          <w:sz w:val="22"/>
          <w:szCs w:val="22"/>
          <w:lang w:val="pl-PL"/>
        </w:rPr>
        <w:t>u prawnego do posiadania budynków wymienionych w Za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łą</w:t>
      </w:r>
      <w:r w:rsidR="00417394" w:rsidRPr="006C7644">
        <w:rPr>
          <w:rFonts w:ascii="Arial" w:hAnsi="Arial" w:cs="Arial"/>
          <w:bCs/>
          <w:sz w:val="22"/>
          <w:szCs w:val="22"/>
          <w:lang w:val="pl-PL"/>
        </w:rPr>
        <w:t xml:space="preserve">czniku nr 1 do </w:t>
      </w:r>
      <w:r w:rsidRPr="006C7644">
        <w:rPr>
          <w:rFonts w:ascii="Arial" w:hAnsi="Arial" w:cs="Arial"/>
          <w:bCs/>
          <w:sz w:val="22"/>
          <w:szCs w:val="22"/>
          <w:lang w:val="pl-PL"/>
        </w:rPr>
        <w:t>umowy lub wymiany urz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6C7644">
        <w:rPr>
          <w:rFonts w:ascii="Arial" w:hAnsi="Arial" w:cs="Arial"/>
          <w:bCs/>
          <w:sz w:val="22"/>
          <w:szCs w:val="22"/>
          <w:lang w:val="pl-PL"/>
        </w:rPr>
        <w:t>dze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6C7644">
        <w:rPr>
          <w:rFonts w:ascii="Arial" w:hAnsi="Arial" w:cs="Arial"/>
          <w:bCs/>
          <w:sz w:val="22"/>
          <w:szCs w:val="22"/>
          <w:lang w:val="pl-PL"/>
        </w:rPr>
        <w:t xml:space="preserve"> d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ź</w:t>
      </w:r>
      <w:r w:rsidR="00C16484" w:rsidRPr="006C7644">
        <w:rPr>
          <w:rFonts w:ascii="Arial" w:hAnsi="Arial" w:cs="Arial"/>
          <w:bCs/>
          <w:sz w:val="22"/>
          <w:szCs w:val="22"/>
          <w:lang w:val="pl-PL"/>
        </w:rPr>
        <w:t>wigowych;</w:t>
      </w:r>
    </w:p>
    <w:p w14:paraId="102B396F" w14:textId="77777777" w:rsidR="00CC46C5" w:rsidRPr="00CC46C5" w:rsidRDefault="006C6E0F" w:rsidP="00CC46C5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Cs/>
          <w:sz w:val="22"/>
          <w:szCs w:val="22"/>
          <w:lang w:val="pl-PL"/>
        </w:rPr>
      </w:pPr>
      <w:r w:rsidRPr="00CC46C5">
        <w:rPr>
          <w:rFonts w:ascii="Arial" w:hAnsi="Arial" w:cs="Arial"/>
          <w:bCs/>
          <w:sz w:val="22"/>
          <w:szCs w:val="22"/>
          <w:lang w:val="pl-PL"/>
        </w:rPr>
        <w:t>Zmniejszenie wysoko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CC46C5">
        <w:rPr>
          <w:rFonts w:ascii="Arial" w:hAnsi="Arial" w:cs="Arial"/>
          <w:bCs/>
          <w:sz w:val="22"/>
          <w:szCs w:val="22"/>
          <w:lang w:val="pl-PL"/>
        </w:rPr>
        <w:t>ci wynagrodzenia nale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CC46C5">
        <w:rPr>
          <w:rFonts w:ascii="Arial" w:hAnsi="Arial" w:cs="Arial"/>
          <w:bCs/>
          <w:sz w:val="22"/>
          <w:szCs w:val="22"/>
          <w:lang w:val="pl-PL"/>
        </w:rPr>
        <w:t>nego Wykonawcy w przypadku zaistnienia tych okoliczno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CC46C5">
        <w:rPr>
          <w:rFonts w:ascii="Arial" w:hAnsi="Arial" w:cs="Arial"/>
          <w:bCs/>
          <w:sz w:val="22"/>
          <w:szCs w:val="22"/>
          <w:lang w:val="pl-PL"/>
        </w:rPr>
        <w:t>ci nast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>pi proporcjonalnie do okresu wy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łą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>czenia wykonywania us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CC46C5">
        <w:rPr>
          <w:rFonts w:ascii="Arial" w:hAnsi="Arial" w:cs="Arial"/>
          <w:bCs/>
          <w:sz w:val="22"/>
          <w:szCs w:val="22"/>
          <w:lang w:val="pl-PL"/>
        </w:rPr>
        <w:t xml:space="preserve">ugi i zmniejszenia zakresu </w:t>
      </w:r>
      <w:r w:rsidR="00400CAA" w:rsidRPr="00CC46C5">
        <w:rPr>
          <w:rFonts w:ascii="Arial" w:hAnsi="Arial" w:cs="Arial"/>
          <w:bCs/>
          <w:sz w:val="22"/>
          <w:szCs w:val="22"/>
          <w:lang w:val="pl-PL"/>
        </w:rPr>
        <w:t>realizacji przedmiotu umowy</w:t>
      </w:r>
      <w:r w:rsidRPr="00CC46C5">
        <w:rPr>
          <w:rFonts w:ascii="Arial" w:hAnsi="Arial" w:cs="Arial"/>
          <w:bCs/>
          <w:sz w:val="22"/>
          <w:szCs w:val="22"/>
          <w:lang w:val="pl-PL"/>
        </w:rPr>
        <w:t>. Zamawiaj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>cy zastrzega sobie prawo do niewykonania ca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CC46C5">
        <w:rPr>
          <w:rFonts w:ascii="Arial" w:hAnsi="Arial" w:cs="Arial"/>
          <w:bCs/>
          <w:sz w:val="22"/>
          <w:szCs w:val="22"/>
          <w:lang w:val="pl-PL"/>
        </w:rPr>
        <w:t>ego przedmiotu umowy na warunkach okre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="009F0402" w:rsidRPr="00CC46C5">
        <w:rPr>
          <w:rFonts w:ascii="Arial" w:hAnsi="Arial" w:cs="Arial"/>
          <w:bCs/>
          <w:sz w:val="22"/>
          <w:szCs w:val="22"/>
          <w:lang w:val="pl-PL"/>
        </w:rPr>
        <w:t>lonych w niniejszym paragrafie</w:t>
      </w:r>
      <w:r w:rsidRPr="00CC46C5">
        <w:rPr>
          <w:rFonts w:ascii="Arial" w:hAnsi="Arial" w:cs="Arial"/>
          <w:bCs/>
          <w:sz w:val="22"/>
          <w:szCs w:val="22"/>
          <w:lang w:val="pl-PL"/>
        </w:rPr>
        <w:t xml:space="preserve"> a Wykonawca nie b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CC46C5">
        <w:rPr>
          <w:rFonts w:ascii="Arial" w:hAnsi="Arial" w:cs="Arial"/>
          <w:bCs/>
          <w:sz w:val="22"/>
          <w:szCs w:val="22"/>
          <w:lang w:val="pl-PL"/>
        </w:rPr>
        <w:t>dzie zg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CC46C5">
        <w:rPr>
          <w:rFonts w:ascii="Arial" w:hAnsi="Arial" w:cs="Arial"/>
          <w:bCs/>
          <w:sz w:val="22"/>
          <w:szCs w:val="22"/>
          <w:lang w:val="pl-PL"/>
        </w:rPr>
        <w:t>asza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CC46C5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CC46C5">
        <w:rPr>
          <w:rFonts w:ascii="Arial" w:hAnsi="Arial" w:cs="Arial"/>
          <w:bCs/>
          <w:sz w:val="22"/>
          <w:szCs w:val="22"/>
          <w:lang w:val="pl-PL"/>
        </w:rPr>
        <w:t>adnych roszcze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CC46C5">
        <w:rPr>
          <w:rFonts w:ascii="Arial" w:hAnsi="Arial" w:cs="Arial"/>
          <w:bCs/>
          <w:sz w:val="22"/>
          <w:szCs w:val="22"/>
          <w:lang w:val="pl-PL"/>
        </w:rPr>
        <w:t xml:space="preserve"> z tego tytu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CC46C5" w:rsidRPr="00CC46C5">
        <w:rPr>
          <w:rFonts w:ascii="Arial" w:hAnsi="Arial" w:cs="Arial"/>
          <w:bCs/>
          <w:sz w:val="22"/>
          <w:szCs w:val="22"/>
          <w:lang w:val="pl-PL"/>
        </w:rPr>
        <w:t>u.</w:t>
      </w:r>
    </w:p>
    <w:p w14:paraId="20B26309" w14:textId="311FDF0D" w:rsidR="006C6E0F" w:rsidRPr="00CC46C5" w:rsidRDefault="006C6E0F" w:rsidP="00CC46C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CC46C5">
        <w:rPr>
          <w:rFonts w:ascii="Arial" w:hAnsi="Arial" w:cs="Arial"/>
          <w:bCs/>
          <w:sz w:val="22"/>
          <w:szCs w:val="22"/>
          <w:lang w:val="pl-PL"/>
        </w:rPr>
        <w:t>Zmiana osó</w:t>
      </w:r>
      <w:r w:rsidR="009F0402" w:rsidRPr="00CC46C5">
        <w:rPr>
          <w:rFonts w:ascii="Arial" w:hAnsi="Arial" w:cs="Arial"/>
          <w:bCs/>
          <w:sz w:val="22"/>
          <w:szCs w:val="22"/>
          <w:lang w:val="pl-PL"/>
        </w:rPr>
        <w:t xml:space="preserve">b wymienionych w </w:t>
      </w:r>
      <w:r w:rsidR="009F0402" w:rsidRPr="00CC46C5">
        <w:rPr>
          <w:rFonts w:ascii="Arial" w:hAnsi="Arial" w:cs="Arial"/>
          <w:b/>
          <w:bCs/>
          <w:sz w:val="22"/>
          <w:szCs w:val="22"/>
          <w:lang w:val="pl-PL"/>
        </w:rPr>
        <w:t>Z</w:t>
      </w:r>
      <w:r w:rsidRPr="00CC46C5">
        <w:rPr>
          <w:rFonts w:ascii="Arial" w:hAnsi="Arial" w:cs="Arial"/>
          <w:b/>
          <w:bCs/>
          <w:sz w:val="22"/>
          <w:szCs w:val="22"/>
          <w:lang w:val="pl-PL"/>
        </w:rPr>
        <w:t>a</w:t>
      </w:r>
      <w:r w:rsidRPr="00CC46C5">
        <w:rPr>
          <w:rFonts w:ascii="Arial" w:hAnsi="Arial" w:cs="Arial" w:hint="eastAsia"/>
          <w:b/>
          <w:bCs/>
          <w:sz w:val="22"/>
          <w:szCs w:val="22"/>
          <w:lang w:val="pl-PL"/>
        </w:rPr>
        <w:t>łą</w:t>
      </w:r>
      <w:r w:rsidRPr="00CC46C5">
        <w:rPr>
          <w:rFonts w:ascii="Arial" w:hAnsi="Arial" w:cs="Arial"/>
          <w:b/>
          <w:bCs/>
          <w:sz w:val="22"/>
          <w:szCs w:val="22"/>
          <w:lang w:val="pl-PL"/>
        </w:rPr>
        <w:t xml:space="preserve">czniku nr 2 </w:t>
      </w:r>
      <w:r w:rsidR="009F0402" w:rsidRPr="00CC46C5">
        <w:rPr>
          <w:rFonts w:ascii="Arial" w:hAnsi="Arial" w:cs="Arial"/>
          <w:b/>
          <w:bCs/>
          <w:sz w:val="22"/>
          <w:szCs w:val="22"/>
          <w:lang w:val="pl-PL"/>
        </w:rPr>
        <w:t>do umowy</w:t>
      </w:r>
      <w:r w:rsidR="009F0402" w:rsidRPr="00CC46C5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CC46C5">
        <w:rPr>
          <w:rFonts w:ascii="Arial" w:hAnsi="Arial" w:cs="Arial"/>
          <w:bCs/>
          <w:sz w:val="22"/>
          <w:szCs w:val="22"/>
          <w:lang w:val="pl-PL"/>
        </w:rPr>
        <w:t>nie stanowi zmiany umowy.</w:t>
      </w:r>
    </w:p>
    <w:p w14:paraId="3049B0E1" w14:textId="77777777" w:rsidR="006400EE" w:rsidRDefault="006400EE" w:rsidP="00361EE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1B6C21C" w14:textId="77777777" w:rsidR="006C6E0F" w:rsidRPr="00D85D53" w:rsidRDefault="00D85D53" w:rsidP="00D85D53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361EE0">
        <w:rPr>
          <w:rFonts w:ascii="Arial" w:hAnsi="Arial" w:cs="Arial" w:hint="eastAsia"/>
          <w:b/>
          <w:sz w:val="22"/>
          <w:szCs w:val="22"/>
          <w:lang w:val="pl-PL"/>
        </w:rPr>
        <w:t>§</w:t>
      </w:r>
      <w:r>
        <w:rPr>
          <w:rFonts w:ascii="Arial" w:hAnsi="Arial" w:cs="Arial"/>
          <w:b/>
          <w:sz w:val="22"/>
          <w:szCs w:val="22"/>
          <w:lang w:val="pl-PL"/>
        </w:rPr>
        <w:t xml:space="preserve"> 17</w:t>
      </w:r>
    </w:p>
    <w:p w14:paraId="1B4187D0" w14:textId="77777777" w:rsidR="00361EE0" w:rsidRPr="00361EE0" w:rsidRDefault="00361EE0" w:rsidP="00361EE0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361EE0">
        <w:rPr>
          <w:rFonts w:ascii="Arial" w:hAnsi="Arial" w:cs="Arial"/>
          <w:sz w:val="22"/>
          <w:szCs w:val="22"/>
          <w:lang w:val="pl-PL"/>
        </w:rPr>
        <w:t>Wierzytelno</w:t>
      </w:r>
      <w:r w:rsidRPr="00361EE0">
        <w:rPr>
          <w:rFonts w:ascii="Arial" w:hAnsi="Arial" w:cs="Arial" w:hint="eastAsia"/>
          <w:sz w:val="22"/>
          <w:szCs w:val="22"/>
          <w:lang w:val="pl-PL"/>
        </w:rPr>
        <w:t>ś</w:t>
      </w:r>
      <w:r w:rsidRPr="00361EE0">
        <w:rPr>
          <w:rFonts w:ascii="Arial" w:hAnsi="Arial" w:cs="Arial"/>
          <w:sz w:val="22"/>
          <w:szCs w:val="22"/>
          <w:lang w:val="pl-PL"/>
        </w:rPr>
        <w:t>ci wynikaj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>ce z niniejszej umowy nie mog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by</w:t>
      </w:r>
      <w:r w:rsidRPr="00361EE0">
        <w:rPr>
          <w:rFonts w:ascii="Arial" w:hAnsi="Arial" w:cs="Arial" w:hint="eastAsia"/>
          <w:sz w:val="22"/>
          <w:szCs w:val="22"/>
          <w:lang w:val="pl-PL"/>
        </w:rPr>
        <w:t>ć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przedmiotem skutecznego przelewu na rzecz osoby trzeciej bez pisemnej zgody Zamawiaj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>cego.</w:t>
      </w:r>
    </w:p>
    <w:p w14:paraId="3C03EFA9" w14:textId="77777777" w:rsidR="00361EE0" w:rsidRPr="00361EE0" w:rsidRDefault="00361EE0" w:rsidP="00361EE0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7E0DE99A" w14:textId="77777777" w:rsidR="00361EE0" w:rsidRPr="00361EE0" w:rsidRDefault="00361EE0" w:rsidP="00361EE0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361EE0">
        <w:rPr>
          <w:rFonts w:ascii="Arial" w:hAnsi="Arial" w:cs="Arial" w:hint="eastAsia"/>
          <w:b/>
          <w:sz w:val="22"/>
          <w:szCs w:val="22"/>
          <w:lang w:val="pl-PL"/>
        </w:rPr>
        <w:t>§</w:t>
      </w:r>
      <w:r w:rsidR="00D85D53">
        <w:rPr>
          <w:rFonts w:ascii="Arial" w:hAnsi="Arial" w:cs="Arial"/>
          <w:b/>
          <w:sz w:val="22"/>
          <w:szCs w:val="22"/>
          <w:lang w:val="pl-PL"/>
        </w:rPr>
        <w:t xml:space="preserve"> 18</w:t>
      </w:r>
    </w:p>
    <w:p w14:paraId="76C7B686" w14:textId="77777777" w:rsidR="001256D4" w:rsidRDefault="00361EE0" w:rsidP="00CE5EEB">
      <w:pPr>
        <w:pStyle w:val="Akapitzlist"/>
        <w:numPr>
          <w:ilvl w:val="0"/>
          <w:numId w:val="22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361EE0">
        <w:rPr>
          <w:rFonts w:ascii="Arial" w:hAnsi="Arial" w:cs="Arial"/>
          <w:sz w:val="22"/>
          <w:szCs w:val="22"/>
          <w:lang w:val="pl-PL"/>
        </w:rPr>
        <w:t>Wykonawca zobowi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>zany jest do posiadania umowy ubezpieczenia odpowiedzialno</w:t>
      </w:r>
      <w:r w:rsidRPr="00361EE0">
        <w:rPr>
          <w:rFonts w:ascii="Arial" w:hAnsi="Arial" w:cs="Arial" w:hint="eastAsia"/>
          <w:sz w:val="22"/>
          <w:szCs w:val="22"/>
          <w:lang w:val="pl-PL"/>
        </w:rPr>
        <w:t>ś</w:t>
      </w:r>
      <w:r w:rsidRPr="00361EE0">
        <w:rPr>
          <w:rFonts w:ascii="Arial" w:hAnsi="Arial" w:cs="Arial"/>
          <w:sz w:val="22"/>
          <w:szCs w:val="22"/>
          <w:lang w:val="pl-PL"/>
        </w:rPr>
        <w:t>ci cywilnej deliktowej i kontraktowej z tytu</w:t>
      </w:r>
      <w:r w:rsidRPr="00361EE0">
        <w:rPr>
          <w:rFonts w:ascii="Arial" w:hAnsi="Arial" w:cs="Arial" w:hint="eastAsia"/>
          <w:sz w:val="22"/>
          <w:szCs w:val="22"/>
          <w:lang w:val="pl-PL"/>
        </w:rPr>
        <w:t>ł</w:t>
      </w:r>
      <w:r w:rsidRPr="00361EE0">
        <w:rPr>
          <w:rFonts w:ascii="Arial" w:hAnsi="Arial" w:cs="Arial"/>
          <w:sz w:val="22"/>
          <w:szCs w:val="22"/>
          <w:lang w:val="pl-PL"/>
        </w:rPr>
        <w:t>u prowadzonej dzia</w:t>
      </w:r>
      <w:r w:rsidRPr="00361EE0">
        <w:rPr>
          <w:rFonts w:ascii="Arial" w:hAnsi="Arial" w:cs="Arial" w:hint="eastAsia"/>
          <w:sz w:val="22"/>
          <w:szCs w:val="22"/>
          <w:lang w:val="pl-PL"/>
        </w:rPr>
        <w:t>ł</w:t>
      </w:r>
      <w:r w:rsidRPr="00361EE0">
        <w:rPr>
          <w:rFonts w:ascii="Arial" w:hAnsi="Arial" w:cs="Arial"/>
          <w:sz w:val="22"/>
          <w:szCs w:val="22"/>
          <w:lang w:val="pl-PL"/>
        </w:rPr>
        <w:t>alno</w:t>
      </w:r>
      <w:r w:rsidRPr="00361EE0">
        <w:rPr>
          <w:rFonts w:ascii="Arial" w:hAnsi="Arial" w:cs="Arial" w:hint="eastAsia"/>
          <w:sz w:val="22"/>
          <w:szCs w:val="22"/>
          <w:lang w:val="pl-PL"/>
        </w:rPr>
        <w:t>ś</w:t>
      </w:r>
      <w:r w:rsidRPr="00361EE0">
        <w:rPr>
          <w:rFonts w:ascii="Arial" w:hAnsi="Arial" w:cs="Arial"/>
          <w:sz w:val="22"/>
          <w:szCs w:val="22"/>
          <w:lang w:val="pl-PL"/>
        </w:rPr>
        <w:t>ci w zakresie obj</w:t>
      </w:r>
      <w:r w:rsidRPr="00361EE0">
        <w:rPr>
          <w:rFonts w:ascii="Arial" w:hAnsi="Arial" w:cs="Arial" w:hint="eastAsia"/>
          <w:sz w:val="22"/>
          <w:szCs w:val="22"/>
          <w:lang w:val="pl-PL"/>
        </w:rPr>
        <w:t>ę</w:t>
      </w:r>
      <w:r w:rsidRPr="00361EE0">
        <w:rPr>
          <w:rFonts w:ascii="Arial" w:hAnsi="Arial" w:cs="Arial"/>
          <w:sz w:val="22"/>
          <w:szCs w:val="22"/>
          <w:lang w:val="pl-PL"/>
        </w:rPr>
        <w:t>tym niniejsz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umow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>, z sum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ubezpieczenia/sum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gwarancyjn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nie mniejsz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ni</w:t>
      </w:r>
      <w:r w:rsidRPr="00361EE0">
        <w:rPr>
          <w:rFonts w:ascii="Arial" w:hAnsi="Arial" w:cs="Arial" w:hint="eastAsia"/>
          <w:sz w:val="22"/>
          <w:szCs w:val="22"/>
          <w:lang w:val="pl-PL"/>
        </w:rPr>
        <w:t>ż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1256D4">
        <w:rPr>
          <w:rFonts w:ascii="Arial" w:hAnsi="Arial" w:cs="Arial"/>
          <w:b/>
          <w:sz w:val="22"/>
          <w:szCs w:val="22"/>
          <w:lang w:val="pl-PL"/>
        </w:rPr>
        <w:t>1 000 000,00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 </w:t>
      </w:r>
      <w:r w:rsidRPr="001256D4">
        <w:rPr>
          <w:rFonts w:ascii="Arial" w:hAnsi="Arial" w:cs="Arial"/>
          <w:b/>
          <w:sz w:val="22"/>
          <w:szCs w:val="22"/>
          <w:lang w:val="pl-PL"/>
        </w:rPr>
        <w:t>z</w:t>
      </w:r>
      <w:r w:rsidRPr="001256D4">
        <w:rPr>
          <w:rFonts w:ascii="Arial" w:hAnsi="Arial" w:cs="Arial" w:hint="eastAsia"/>
          <w:b/>
          <w:sz w:val="22"/>
          <w:szCs w:val="22"/>
          <w:lang w:val="pl-PL"/>
        </w:rPr>
        <w:t>ł</w:t>
      </w:r>
      <w:r w:rsidR="001256D4" w:rsidRPr="001256D4">
        <w:rPr>
          <w:rFonts w:ascii="Arial" w:hAnsi="Arial" w:cs="Arial"/>
          <w:b/>
          <w:sz w:val="22"/>
          <w:szCs w:val="22"/>
          <w:lang w:val="pl-PL"/>
        </w:rPr>
        <w:t>otych</w:t>
      </w:r>
      <w:r w:rsidR="001256D4">
        <w:rPr>
          <w:rFonts w:ascii="Arial" w:hAnsi="Arial" w:cs="Arial"/>
          <w:sz w:val="22"/>
          <w:szCs w:val="22"/>
          <w:lang w:val="pl-PL"/>
        </w:rPr>
        <w:t xml:space="preserve"> </w:t>
      </w:r>
      <w:r w:rsidRPr="00361EE0">
        <w:rPr>
          <w:rFonts w:ascii="Arial" w:hAnsi="Arial" w:cs="Arial"/>
          <w:sz w:val="22"/>
          <w:szCs w:val="22"/>
          <w:lang w:val="pl-PL"/>
        </w:rPr>
        <w:t>na jedno i wszystkie zdarzenia w okresie ubezpieczenia (pod poj</w:t>
      </w:r>
      <w:r w:rsidRPr="00361EE0">
        <w:rPr>
          <w:rFonts w:ascii="Arial" w:hAnsi="Arial" w:cs="Arial" w:hint="eastAsia"/>
          <w:sz w:val="22"/>
          <w:szCs w:val="22"/>
          <w:lang w:val="pl-PL"/>
        </w:rPr>
        <w:t>ę</w:t>
      </w:r>
      <w:r w:rsidRPr="00361EE0">
        <w:rPr>
          <w:rFonts w:ascii="Arial" w:hAnsi="Arial" w:cs="Arial"/>
          <w:sz w:val="22"/>
          <w:szCs w:val="22"/>
          <w:lang w:val="pl-PL"/>
        </w:rPr>
        <w:t>ciem umowy ubezpieczenia nale</w:t>
      </w:r>
      <w:r w:rsidRPr="00361EE0">
        <w:rPr>
          <w:rFonts w:ascii="Arial" w:hAnsi="Arial" w:cs="Arial" w:hint="eastAsia"/>
          <w:sz w:val="22"/>
          <w:szCs w:val="22"/>
          <w:lang w:val="pl-PL"/>
        </w:rPr>
        <w:t>ż</w:t>
      </w:r>
      <w:r w:rsidRPr="00361EE0">
        <w:rPr>
          <w:rFonts w:ascii="Arial" w:hAnsi="Arial" w:cs="Arial"/>
          <w:sz w:val="22"/>
          <w:szCs w:val="22"/>
          <w:lang w:val="pl-PL"/>
        </w:rPr>
        <w:t>y rozumie</w:t>
      </w:r>
      <w:r w:rsidRPr="00361EE0">
        <w:rPr>
          <w:rFonts w:ascii="Arial" w:hAnsi="Arial" w:cs="Arial" w:hint="eastAsia"/>
          <w:sz w:val="22"/>
          <w:szCs w:val="22"/>
          <w:lang w:val="pl-PL"/>
        </w:rPr>
        <w:t>ć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polis</w:t>
      </w:r>
      <w:r w:rsidRPr="00361EE0">
        <w:rPr>
          <w:rFonts w:ascii="Arial" w:hAnsi="Arial" w:cs="Arial" w:hint="eastAsia"/>
          <w:sz w:val="22"/>
          <w:szCs w:val="22"/>
          <w:lang w:val="pl-PL"/>
        </w:rPr>
        <w:t>ę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lub inny dokument potwierdzaj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>cy zawarcie umowy ubezpieczenia wraz z ogólnymi warunkami ubezpieczenia, klauzulami i wszystkimi za</w:t>
      </w:r>
      <w:r w:rsidRPr="00361EE0">
        <w:rPr>
          <w:rFonts w:ascii="Arial" w:hAnsi="Arial" w:cs="Arial" w:hint="eastAsia"/>
          <w:sz w:val="22"/>
          <w:szCs w:val="22"/>
          <w:lang w:val="pl-PL"/>
        </w:rPr>
        <w:t>łą</w:t>
      </w:r>
      <w:r w:rsidRPr="00361EE0">
        <w:rPr>
          <w:rFonts w:ascii="Arial" w:hAnsi="Arial" w:cs="Arial"/>
          <w:sz w:val="22"/>
          <w:szCs w:val="22"/>
          <w:lang w:val="pl-PL"/>
        </w:rPr>
        <w:t>cznikami).</w:t>
      </w:r>
    </w:p>
    <w:p w14:paraId="66B21D00" w14:textId="77777777" w:rsidR="001256D4" w:rsidRDefault="00361EE0" w:rsidP="00CE5EEB">
      <w:pPr>
        <w:pStyle w:val="Akapitzlist"/>
        <w:numPr>
          <w:ilvl w:val="0"/>
          <w:numId w:val="22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256D4">
        <w:rPr>
          <w:rFonts w:ascii="Arial" w:hAnsi="Arial" w:cs="Arial"/>
          <w:sz w:val="22"/>
          <w:szCs w:val="22"/>
          <w:lang w:val="pl-PL"/>
        </w:rPr>
        <w:t>Wykonawca zobowi</w:t>
      </w:r>
      <w:r w:rsidRPr="001256D4">
        <w:rPr>
          <w:rFonts w:ascii="Arial" w:hAnsi="Arial" w:cs="Arial" w:hint="eastAsia"/>
          <w:sz w:val="22"/>
          <w:szCs w:val="22"/>
          <w:lang w:val="pl-PL"/>
        </w:rPr>
        <w:t>ą</w:t>
      </w:r>
      <w:r w:rsidRPr="001256D4">
        <w:rPr>
          <w:rFonts w:ascii="Arial" w:hAnsi="Arial" w:cs="Arial"/>
          <w:sz w:val="22"/>
          <w:szCs w:val="22"/>
          <w:lang w:val="pl-PL"/>
        </w:rPr>
        <w:t>zuje si</w:t>
      </w:r>
      <w:r w:rsidRPr="001256D4">
        <w:rPr>
          <w:rFonts w:ascii="Arial" w:hAnsi="Arial" w:cs="Arial" w:hint="eastAsia"/>
          <w:sz w:val="22"/>
          <w:szCs w:val="22"/>
          <w:lang w:val="pl-PL"/>
        </w:rPr>
        <w:t>ę</w:t>
      </w:r>
      <w:r w:rsidRPr="001256D4">
        <w:rPr>
          <w:rFonts w:ascii="Arial" w:hAnsi="Arial" w:cs="Arial"/>
          <w:sz w:val="22"/>
          <w:szCs w:val="22"/>
          <w:lang w:val="pl-PL"/>
        </w:rPr>
        <w:t xml:space="preserve"> do kontynuowania umowy ubezpieczenia przez ca</w:t>
      </w:r>
      <w:r w:rsidRPr="001256D4">
        <w:rPr>
          <w:rFonts w:ascii="Arial" w:hAnsi="Arial" w:cs="Arial" w:hint="eastAsia"/>
          <w:sz w:val="22"/>
          <w:szCs w:val="22"/>
          <w:lang w:val="pl-PL"/>
        </w:rPr>
        <w:t>ł</w:t>
      </w:r>
      <w:r w:rsidRPr="001256D4">
        <w:rPr>
          <w:rFonts w:ascii="Arial" w:hAnsi="Arial" w:cs="Arial"/>
          <w:sz w:val="22"/>
          <w:szCs w:val="22"/>
          <w:lang w:val="pl-PL"/>
        </w:rPr>
        <w:t>y okres trwania niniejszej umowy.</w:t>
      </w:r>
    </w:p>
    <w:p w14:paraId="5A0F7F9C" w14:textId="77777777" w:rsidR="001256D4" w:rsidRDefault="00361EE0" w:rsidP="00CE5EEB">
      <w:pPr>
        <w:pStyle w:val="Akapitzlist"/>
        <w:numPr>
          <w:ilvl w:val="0"/>
          <w:numId w:val="22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256D4">
        <w:rPr>
          <w:rFonts w:ascii="Arial" w:hAnsi="Arial" w:cs="Arial"/>
          <w:sz w:val="22"/>
          <w:szCs w:val="22"/>
          <w:lang w:val="pl-PL"/>
        </w:rPr>
        <w:t>W przypadku wyp</w:t>
      </w:r>
      <w:r w:rsidRPr="001256D4">
        <w:rPr>
          <w:rFonts w:ascii="Arial" w:hAnsi="Arial" w:cs="Arial" w:hint="eastAsia"/>
          <w:sz w:val="22"/>
          <w:szCs w:val="22"/>
          <w:lang w:val="pl-PL"/>
        </w:rPr>
        <w:t>ł</w:t>
      </w:r>
      <w:r w:rsidRPr="001256D4">
        <w:rPr>
          <w:rFonts w:ascii="Arial" w:hAnsi="Arial" w:cs="Arial"/>
          <w:sz w:val="22"/>
          <w:szCs w:val="22"/>
          <w:lang w:val="pl-PL"/>
        </w:rPr>
        <w:t>aty odszkodowania z umowy ubezpieczenia, Wykonawca zobowi</w:t>
      </w:r>
      <w:r w:rsidRPr="001256D4">
        <w:rPr>
          <w:rFonts w:ascii="Arial" w:hAnsi="Arial" w:cs="Arial" w:hint="eastAsia"/>
          <w:sz w:val="22"/>
          <w:szCs w:val="22"/>
          <w:lang w:val="pl-PL"/>
        </w:rPr>
        <w:t>ą</w:t>
      </w:r>
      <w:r w:rsidRPr="001256D4">
        <w:rPr>
          <w:rFonts w:ascii="Arial" w:hAnsi="Arial" w:cs="Arial"/>
          <w:sz w:val="22"/>
          <w:szCs w:val="22"/>
          <w:lang w:val="pl-PL"/>
        </w:rPr>
        <w:t xml:space="preserve">zany jest do odnowienia sumy ubezpieczenia/sumy gwarancyjnej do kwoty </w:t>
      </w:r>
      <w:r w:rsidR="001256D4" w:rsidRPr="001256D4">
        <w:rPr>
          <w:rFonts w:ascii="Arial" w:hAnsi="Arial" w:cs="Arial"/>
          <w:b/>
          <w:sz w:val="22"/>
          <w:szCs w:val="22"/>
          <w:lang w:val="pl-PL"/>
        </w:rPr>
        <w:t xml:space="preserve">1 000 </w:t>
      </w:r>
      <w:r w:rsidR="001256D4">
        <w:rPr>
          <w:rFonts w:ascii="Arial" w:hAnsi="Arial" w:cs="Arial"/>
          <w:b/>
          <w:sz w:val="22"/>
          <w:szCs w:val="22"/>
          <w:lang w:val="pl-PL"/>
        </w:rPr>
        <w:t xml:space="preserve">000,00 </w:t>
      </w:r>
      <w:r w:rsidR="001256D4" w:rsidRPr="001256D4">
        <w:rPr>
          <w:rFonts w:ascii="Arial" w:hAnsi="Arial" w:cs="Arial"/>
          <w:b/>
          <w:sz w:val="22"/>
          <w:szCs w:val="22"/>
          <w:lang w:val="pl-PL"/>
        </w:rPr>
        <w:t>z</w:t>
      </w:r>
      <w:r w:rsidR="001256D4" w:rsidRPr="001256D4">
        <w:rPr>
          <w:rFonts w:ascii="Arial" w:hAnsi="Arial" w:cs="Arial" w:hint="eastAsia"/>
          <w:b/>
          <w:sz w:val="22"/>
          <w:szCs w:val="22"/>
          <w:lang w:val="pl-PL"/>
        </w:rPr>
        <w:t>ł</w:t>
      </w:r>
      <w:r w:rsidR="001256D4" w:rsidRPr="001256D4">
        <w:rPr>
          <w:rFonts w:ascii="Arial" w:hAnsi="Arial" w:cs="Arial"/>
          <w:b/>
          <w:sz w:val="22"/>
          <w:szCs w:val="22"/>
          <w:lang w:val="pl-PL"/>
        </w:rPr>
        <w:t>otych</w:t>
      </w:r>
      <w:r w:rsidR="001256D4" w:rsidRPr="001256D4">
        <w:rPr>
          <w:rFonts w:ascii="Arial" w:hAnsi="Arial" w:cs="Arial"/>
          <w:sz w:val="22"/>
          <w:szCs w:val="22"/>
          <w:lang w:val="pl-PL"/>
        </w:rPr>
        <w:t xml:space="preserve"> </w:t>
      </w:r>
      <w:r w:rsidRPr="001256D4">
        <w:rPr>
          <w:rFonts w:ascii="Arial" w:hAnsi="Arial" w:cs="Arial"/>
          <w:sz w:val="22"/>
          <w:szCs w:val="22"/>
          <w:lang w:val="pl-PL"/>
        </w:rPr>
        <w:t>na jedno i wszystkie zdarzenia w okresie ubezpieczenia.</w:t>
      </w:r>
    </w:p>
    <w:p w14:paraId="1F9F721E" w14:textId="77777777" w:rsidR="00361EE0" w:rsidRPr="001256D4" w:rsidRDefault="00361EE0" w:rsidP="00CE5EEB">
      <w:pPr>
        <w:pStyle w:val="Akapitzlist"/>
        <w:numPr>
          <w:ilvl w:val="0"/>
          <w:numId w:val="22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256D4">
        <w:rPr>
          <w:rFonts w:ascii="Arial" w:hAnsi="Arial" w:cs="Arial"/>
          <w:sz w:val="22"/>
          <w:szCs w:val="22"/>
          <w:lang w:val="pl-PL"/>
        </w:rPr>
        <w:t>Wykonawca obowi</w:t>
      </w:r>
      <w:r w:rsidRPr="001256D4">
        <w:rPr>
          <w:rFonts w:ascii="Arial" w:hAnsi="Arial" w:cs="Arial" w:hint="eastAsia"/>
          <w:sz w:val="22"/>
          <w:szCs w:val="22"/>
          <w:lang w:val="pl-PL"/>
        </w:rPr>
        <w:t>ą</w:t>
      </w:r>
      <w:r w:rsidRPr="001256D4">
        <w:rPr>
          <w:rFonts w:ascii="Arial" w:hAnsi="Arial" w:cs="Arial"/>
          <w:sz w:val="22"/>
          <w:szCs w:val="22"/>
          <w:lang w:val="pl-PL"/>
        </w:rPr>
        <w:t>zany jest przed</w:t>
      </w:r>
      <w:r w:rsidRPr="001256D4">
        <w:rPr>
          <w:rFonts w:ascii="Arial" w:hAnsi="Arial" w:cs="Arial" w:hint="eastAsia"/>
          <w:sz w:val="22"/>
          <w:szCs w:val="22"/>
          <w:lang w:val="pl-PL"/>
        </w:rPr>
        <w:t>ł</w:t>
      </w:r>
      <w:r w:rsidRPr="001256D4">
        <w:rPr>
          <w:rFonts w:ascii="Arial" w:hAnsi="Arial" w:cs="Arial"/>
          <w:sz w:val="22"/>
          <w:szCs w:val="22"/>
          <w:lang w:val="pl-PL"/>
        </w:rPr>
        <w:t>o</w:t>
      </w:r>
      <w:r w:rsidRPr="001256D4">
        <w:rPr>
          <w:rFonts w:ascii="Arial" w:hAnsi="Arial" w:cs="Arial" w:hint="eastAsia"/>
          <w:sz w:val="22"/>
          <w:szCs w:val="22"/>
          <w:lang w:val="pl-PL"/>
        </w:rPr>
        <w:t>ż</w:t>
      </w:r>
      <w:r w:rsidRPr="001256D4">
        <w:rPr>
          <w:rFonts w:ascii="Arial" w:hAnsi="Arial" w:cs="Arial"/>
          <w:sz w:val="22"/>
          <w:szCs w:val="22"/>
          <w:lang w:val="pl-PL"/>
        </w:rPr>
        <w:t>y</w:t>
      </w:r>
      <w:r w:rsidRPr="001256D4">
        <w:rPr>
          <w:rFonts w:ascii="Arial" w:hAnsi="Arial" w:cs="Arial" w:hint="eastAsia"/>
          <w:sz w:val="22"/>
          <w:szCs w:val="22"/>
          <w:lang w:val="pl-PL"/>
        </w:rPr>
        <w:t>ć</w:t>
      </w:r>
      <w:r w:rsidRPr="001256D4">
        <w:rPr>
          <w:rFonts w:ascii="Arial" w:hAnsi="Arial" w:cs="Arial"/>
          <w:sz w:val="22"/>
          <w:szCs w:val="22"/>
          <w:lang w:val="pl-PL"/>
        </w:rPr>
        <w:t xml:space="preserve"> Zamawiaj</w:t>
      </w:r>
      <w:r w:rsidRPr="001256D4">
        <w:rPr>
          <w:rFonts w:ascii="Arial" w:hAnsi="Arial" w:cs="Arial" w:hint="eastAsia"/>
          <w:sz w:val="22"/>
          <w:szCs w:val="22"/>
          <w:lang w:val="pl-PL"/>
        </w:rPr>
        <w:t>ą</w:t>
      </w:r>
      <w:r w:rsidRPr="001256D4">
        <w:rPr>
          <w:rFonts w:ascii="Arial" w:hAnsi="Arial" w:cs="Arial"/>
          <w:sz w:val="22"/>
          <w:szCs w:val="22"/>
          <w:lang w:val="pl-PL"/>
        </w:rPr>
        <w:t>cemu kopi</w:t>
      </w:r>
      <w:r w:rsidRPr="001256D4">
        <w:rPr>
          <w:rFonts w:ascii="Arial" w:hAnsi="Arial" w:cs="Arial" w:hint="eastAsia"/>
          <w:sz w:val="22"/>
          <w:szCs w:val="22"/>
          <w:lang w:val="pl-PL"/>
        </w:rPr>
        <w:t>ę</w:t>
      </w:r>
      <w:r w:rsidR="001256D4">
        <w:rPr>
          <w:rFonts w:ascii="Arial" w:hAnsi="Arial" w:cs="Arial"/>
          <w:sz w:val="22"/>
          <w:szCs w:val="22"/>
          <w:lang w:val="pl-PL"/>
        </w:rPr>
        <w:t xml:space="preserve"> polisy ubezpieczeniowej </w:t>
      </w:r>
      <w:r w:rsidRPr="001256D4">
        <w:rPr>
          <w:rFonts w:ascii="Arial" w:hAnsi="Arial" w:cs="Arial"/>
          <w:sz w:val="22"/>
          <w:szCs w:val="22"/>
          <w:lang w:val="pl-PL"/>
        </w:rPr>
        <w:t>(umowy ubezpieczenia) oraz warunki odpowiedzialno</w:t>
      </w:r>
      <w:r w:rsidRPr="001256D4">
        <w:rPr>
          <w:rFonts w:ascii="Arial" w:hAnsi="Arial" w:cs="Arial" w:hint="eastAsia"/>
          <w:sz w:val="22"/>
          <w:szCs w:val="22"/>
          <w:lang w:val="pl-PL"/>
        </w:rPr>
        <w:t>ś</w:t>
      </w:r>
      <w:r w:rsidRPr="001256D4">
        <w:rPr>
          <w:rFonts w:ascii="Arial" w:hAnsi="Arial" w:cs="Arial"/>
          <w:sz w:val="22"/>
          <w:szCs w:val="22"/>
          <w:lang w:val="pl-PL"/>
        </w:rPr>
        <w:t>ci ubezpieczyciela najpó</w:t>
      </w:r>
      <w:r w:rsidRPr="001256D4">
        <w:rPr>
          <w:rFonts w:ascii="Arial" w:hAnsi="Arial" w:cs="Arial" w:hint="eastAsia"/>
          <w:sz w:val="22"/>
          <w:szCs w:val="22"/>
          <w:lang w:val="pl-PL"/>
        </w:rPr>
        <w:t>ź</w:t>
      </w:r>
      <w:r w:rsidRPr="001256D4">
        <w:rPr>
          <w:rFonts w:ascii="Arial" w:hAnsi="Arial" w:cs="Arial"/>
          <w:sz w:val="22"/>
          <w:szCs w:val="22"/>
          <w:lang w:val="pl-PL"/>
        </w:rPr>
        <w:t>niej w dniu zawarcia niniejszej umowy, a nast</w:t>
      </w:r>
      <w:r w:rsidRPr="001256D4">
        <w:rPr>
          <w:rFonts w:ascii="Arial" w:hAnsi="Arial" w:cs="Arial" w:hint="eastAsia"/>
          <w:sz w:val="22"/>
          <w:szCs w:val="22"/>
          <w:lang w:val="pl-PL"/>
        </w:rPr>
        <w:t>ę</w:t>
      </w:r>
      <w:r w:rsidRPr="001256D4">
        <w:rPr>
          <w:rFonts w:ascii="Arial" w:hAnsi="Arial" w:cs="Arial"/>
          <w:sz w:val="22"/>
          <w:szCs w:val="22"/>
          <w:lang w:val="pl-PL"/>
        </w:rPr>
        <w:t>pnie w dniu zawarcia kolejnych umów ubezpieczenia.</w:t>
      </w:r>
    </w:p>
    <w:p w14:paraId="42E9B8B2" w14:textId="77777777" w:rsidR="00E23E02" w:rsidRPr="009F0623" w:rsidRDefault="00E23E02" w:rsidP="0067313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B5F6FAA" w14:textId="77777777" w:rsidR="005F7129" w:rsidRDefault="005F7129" w:rsidP="0067313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9F0623">
        <w:rPr>
          <w:rFonts w:ascii="Arial" w:hAnsi="Arial" w:cs="Arial"/>
          <w:b/>
          <w:bCs/>
          <w:sz w:val="22"/>
          <w:szCs w:val="22"/>
          <w:lang w:val="pl-PL"/>
        </w:rPr>
        <w:t>§ 1</w:t>
      </w:r>
      <w:r w:rsidR="00AB260B">
        <w:rPr>
          <w:rFonts w:ascii="Arial" w:hAnsi="Arial" w:cs="Arial"/>
          <w:b/>
          <w:bCs/>
          <w:sz w:val="22"/>
          <w:szCs w:val="22"/>
          <w:lang w:val="pl-PL"/>
        </w:rPr>
        <w:t>9</w:t>
      </w:r>
    </w:p>
    <w:p w14:paraId="374B8EEC" w14:textId="77777777" w:rsidR="00AB260B" w:rsidRPr="00AB260B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AB260B">
        <w:rPr>
          <w:rFonts w:ascii="Arial" w:hAnsi="Arial" w:cs="Arial"/>
          <w:bCs/>
          <w:sz w:val="22"/>
          <w:szCs w:val="22"/>
          <w:lang w:val="pl-PL"/>
        </w:rPr>
        <w:t>Przed zawarciem umowy Wykonawca wnosi do Zamawiaj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AB260B">
        <w:rPr>
          <w:rFonts w:ascii="Arial" w:hAnsi="Arial" w:cs="Arial"/>
          <w:bCs/>
          <w:sz w:val="22"/>
          <w:szCs w:val="22"/>
          <w:lang w:val="pl-PL"/>
        </w:rPr>
        <w:t>cego zabezpieczenie nale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AB260B">
        <w:rPr>
          <w:rFonts w:ascii="Arial" w:hAnsi="Arial" w:cs="Arial"/>
          <w:bCs/>
          <w:sz w:val="22"/>
          <w:szCs w:val="22"/>
          <w:lang w:val="pl-PL"/>
        </w:rPr>
        <w:t>ytego wykonania umowy w wysoko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AB260B">
        <w:rPr>
          <w:rFonts w:ascii="Arial" w:hAnsi="Arial" w:cs="Arial"/>
          <w:bCs/>
          <w:sz w:val="22"/>
          <w:szCs w:val="22"/>
          <w:lang w:val="pl-PL"/>
        </w:rPr>
        <w:t>ci 5 % ca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AB260B">
        <w:rPr>
          <w:rFonts w:ascii="Arial" w:hAnsi="Arial" w:cs="Arial"/>
          <w:bCs/>
          <w:sz w:val="22"/>
          <w:szCs w:val="22"/>
          <w:lang w:val="pl-PL"/>
        </w:rPr>
        <w:t>kowitego wynagrodzenia umow</w:t>
      </w:r>
      <w:r w:rsidR="00EF26E8">
        <w:rPr>
          <w:rFonts w:ascii="Arial" w:hAnsi="Arial" w:cs="Arial"/>
          <w:bCs/>
          <w:sz w:val="22"/>
          <w:szCs w:val="22"/>
          <w:lang w:val="pl-PL"/>
        </w:rPr>
        <w:t>nego brutto, o którym mowa w § 10</w:t>
      </w:r>
      <w:r w:rsidRPr="00AB260B">
        <w:rPr>
          <w:rFonts w:ascii="Arial" w:hAnsi="Arial" w:cs="Arial"/>
          <w:bCs/>
          <w:sz w:val="22"/>
          <w:szCs w:val="22"/>
          <w:lang w:val="pl-PL"/>
        </w:rPr>
        <w:t xml:space="preserve"> ust. 1, tj. kwot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AB260B">
        <w:rPr>
          <w:rFonts w:ascii="Arial" w:hAnsi="Arial" w:cs="Arial"/>
          <w:bCs/>
          <w:sz w:val="22"/>
          <w:szCs w:val="22"/>
          <w:lang w:val="pl-PL"/>
        </w:rPr>
        <w:t xml:space="preserve"> … z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AB260B">
        <w:rPr>
          <w:rFonts w:ascii="Arial" w:hAnsi="Arial" w:cs="Arial"/>
          <w:bCs/>
          <w:sz w:val="22"/>
          <w:szCs w:val="22"/>
          <w:lang w:val="pl-PL"/>
        </w:rPr>
        <w:t xml:space="preserve"> w formie … </w:t>
      </w:r>
    </w:p>
    <w:p w14:paraId="68B6B61E" w14:textId="77777777" w:rsidR="00EF26E8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AB260B">
        <w:rPr>
          <w:rFonts w:ascii="Arial" w:hAnsi="Arial" w:cs="Arial"/>
          <w:bCs/>
          <w:sz w:val="22"/>
          <w:szCs w:val="22"/>
          <w:lang w:val="pl-PL"/>
        </w:rPr>
        <w:t>Zabezpieczenie s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AB260B">
        <w:rPr>
          <w:rFonts w:ascii="Arial" w:hAnsi="Arial" w:cs="Arial"/>
          <w:bCs/>
          <w:sz w:val="22"/>
          <w:szCs w:val="22"/>
          <w:lang w:val="pl-PL"/>
        </w:rPr>
        <w:t>u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AB260B">
        <w:rPr>
          <w:rFonts w:ascii="Arial" w:hAnsi="Arial" w:cs="Arial"/>
          <w:bCs/>
          <w:sz w:val="22"/>
          <w:szCs w:val="22"/>
          <w:lang w:val="pl-PL"/>
        </w:rPr>
        <w:t>y pokryciu roszcze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AB260B">
        <w:rPr>
          <w:rFonts w:ascii="Arial" w:hAnsi="Arial" w:cs="Arial"/>
          <w:bCs/>
          <w:sz w:val="22"/>
          <w:szCs w:val="22"/>
          <w:lang w:val="pl-PL"/>
        </w:rPr>
        <w:t xml:space="preserve"> z tytu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AB260B">
        <w:rPr>
          <w:rFonts w:ascii="Arial" w:hAnsi="Arial" w:cs="Arial"/>
          <w:bCs/>
          <w:sz w:val="22"/>
          <w:szCs w:val="22"/>
          <w:lang w:val="pl-PL"/>
        </w:rPr>
        <w:t>u niewykonania lub nienale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AB260B">
        <w:rPr>
          <w:rFonts w:ascii="Arial" w:hAnsi="Arial" w:cs="Arial"/>
          <w:bCs/>
          <w:sz w:val="22"/>
          <w:szCs w:val="22"/>
          <w:lang w:val="pl-PL"/>
        </w:rPr>
        <w:t>ytego wykonania umowy.</w:t>
      </w:r>
    </w:p>
    <w:p w14:paraId="44759A8E" w14:textId="77777777" w:rsidR="00D234B6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EF26E8">
        <w:rPr>
          <w:rFonts w:ascii="Arial" w:hAnsi="Arial" w:cs="Arial"/>
          <w:bCs/>
          <w:sz w:val="22"/>
          <w:szCs w:val="22"/>
          <w:lang w:val="pl-PL"/>
        </w:rPr>
        <w:lastRenderedPageBreak/>
        <w:t>Roszczenia Zamawiaj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F26E8">
        <w:rPr>
          <w:rFonts w:ascii="Arial" w:hAnsi="Arial" w:cs="Arial"/>
          <w:bCs/>
          <w:sz w:val="22"/>
          <w:szCs w:val="22"/>
          <w:lang w:val="pl-PL"/>
        </w:rPr>
        <w:t>cego z tytu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F26E8">
        <w:rPr>
          <w:rFonts w:ascii="Arial" w:hAnsi="Arial" w:cs="Arial"/>
          <w:bCs/>
          <w:sz w:val="22"/>
          <w:szCs w:val="22"/>
          <w:lang w:val="pl-PL"/>
        </w:rPr>
        <w:t>u niewykonania lub nienale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EF26E8">
        <w:rPr>
          <w:rFonts w:ascii="Arial" w:hAnsi="Arial" w:cs="Arial"/>
          <w:bCs/>
          <w:sz w:val="22"/>
          <w:szCs w:val="22"/>
          <w:lang w:val="pl-PL"/>
        </w:rPr>
        <w:t>ytego wykonania przedmiotu umowy mog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F26E8">
        <w:rPr>
          <w:rFonts w:ascii="Arial" w:hAnsi="Arial" w:cs="Arial"/>
          <w:bCs/>
          <w:sz w:val="22"/>
          <w:szCs w:val="22"/>
          <w:lang w:val="pl-PL"/>
        </w:rPr>
        <w:t xml:space="preserve"> zosta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EF26E8">
        <w:rPr>
          <w:rFonts w:ascii="Arial" w:hAnsi="Arial" w:cs="Arial"/>
          <w:bCs/>
          <w:sz w:val="22"/>
          <w:szCs w:val="22"/>
          <w:lang w:val="pl-PL"/>
        </w:rPr>
        <w:t xml:space="preserve"> zaspokojone wed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F26E8">
        <w:rPr>
          <w:rFonts w:ascii="Arial" w:hAnsi="Arial" w:cs="Arial"/>
          <w:bCs/>
          <w:sz w:val="22"/>
          <w:szCs w:val="22"/>
          <w:lang w:val="pl-PL"/>
        </w:rPr>
        <w:t>ug jego jednostronnej decyzji, w pierwszej kolejno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EF26E8">
        <w:rPr>
          <w:rFonts w:ascii="Arial" w:hAnsi="Arial" w:cs="Arial"/>
          <w:bCs/>
          <w:sz w:val="22"/>
          <w:szCs w:val="22"/>
          <w:lang w:val="pl-PL"/>
        </w:rPr>
        <w:t>ci z kwoty zabezpieczenia nale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EF26E8">
        <w:rPr>
          <w:rFonts w:ascii="Arial" w:hAnsi="Arial" w:cs="Arial"/>
          <w:bCs/>
          <w:sz w:val="22"/>
          <w:szCs w:val="22"/>
          <w:lang w:val="pl-PL"/>
        </w:rPr>
        <w:t>ytego wykon</w:t>
      </w:r>
      <w:r w:rsidR="00D234B6">
        <w:rPr>
          <w:rFonts w:ascii="Arial" w:hAnsi="Arial" w:cs="Arial"/>
          <w:bCs/>
          <w:sz w:val="22"/>
          <w:szCs w:val="22"/>
          <w:lang w:val="pl-PL"/>
        </w:rPr>
        <w:t>ania umowy, o której mowa w § 19</w:t>
      </w:r>
      <w:r w:rsidRPr="00EF26E8">
        <w:rPr>
          <w:rFonts w:ascii="Arial" w:hAnsi="Arial" w:cs="Arial"/>
          <w:bCs/>
          <w:sz w:val="22"/>
          <w:szCs w:val="22"/>
          <w:lang w:val="pl-PL"/>
        </w:rPr>
        <w:t xml:space="preserve"> ust 1. niniejszego paragrafu. W przypadku, gdy kwota zabezpieczeni</w:t>
      </w:r>
      <w:r w:rsidR="00D234B6">
        <w:rPr>
          <w:rFonts w:ascii="Arial" w:hAnsi="Arial" w:cs="Arial"/>
          <w:bCs/>
          <w:sz w:val="22"/>
          <w:szCs w:val="22"/>
          <w:lang w:val="pl-PL"/>
        </w:rPr>
        <w:t xml:space="preserve">a nie pokryje poniesionej przez </w:t>
      </w:r>
      <w:r w:rsidRPr="00EF26E8">
        <w:rPr>
          <w:rFonts w:ascii="Arial" w:hAnsi="Arial" w:cs="Arial"/>
          <w:bCs/>
          <w:sz w:val="22"/>
          <w:szCs w:val="22"/>
          <w:lang w:val="pl-PL"/>
        </w:rPr>
        <w:t>Zamawiaj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F26E8">
        <w:rPr>
          <w:rFonts w:ascii="Arial" w:hAnsi="Arial" w:cs="Arial"/>
          <w:bCs/>
          <w:sz w:val="22"/>
          <w:szCs w:val="22"/>
          <w:lang w:val="pl-PL"/>
        </w:rPr>
        <w:t>cego szkody, to mo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EF26E8">
        <w:rPr>
          <w:rFonts w:ascii="Arial" w:hAnsi="Arial" w:cs="Arial"/>
          <w:bCs/>
          <w:sz w:val="22"/>
          <w:szCs w:val="22"/>
          <w:lang w:val="pl-PL"/>
        </w:rPr>
        <w:t>e on dochodzi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EF26E8">
        <w:rPr>
          <w:rFonts w:ascii="Arial" w:hAnsi="Arial" w:cs="Arial"/>
          <w:bCs/>
          <w:sz w:val="22"/>
          <w:szCs w:val="22"/>
          <w:lang w:val="pl-PL"/>
        </w:rPr>
        <w:t xml:space="preserve"> odszkodowania uzupe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F26E8">
        <w:rPr>
          <w:rFonts w:ascii="Arial" w:hAnsi="Arial" w:cs="Arial"/>
          <w:bCs/>
          <w:sz w:val="22"/>
          <w:szCs w:val="22"/>
          <w:lang w:val="pl-PL"/>
        </w:rPr>
        <w:t>niaj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F26E8">
        <w:rPr>
          <w:rFonts w:ascii="Arial" w:hAnsi="Arial" w:cs="Arial"/>
          <w:bCs/>
          <w:sz w:val="22"/>
          <w:szCs w:val="22"/>
          <w:lang w:val="pl-PL"/>
        </w:rPr>
        <w:t>cego do wysoko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EF26E8">
        <w:rPr>
          <w:rFonts w:ascii="Arial" w:hAnsi="Arial" w:cs="Arial"/>
          <w:bCs/>
          <w:sz w:val="22"/>
          <w:szCs w:val="22"/>
          <w:lang w:val="pl-PL"/>
        </w:rPr>
        <w:t>ci poniesionej szkody.</w:t>
      </w:r>
    </w:p>
    <w:p w14:paraId="6EB70483" w14:textId="77777777" w:rsidR="009E025E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D234B6">
        <w:rPr>
          <w:rFonts w:ascii="Arial" w:hAnsi="Arial" w:cs="Arial"/>
          <w:bCs/>
          <w:sz w:val="22"/>
          <w:szCs w:val="22"/>
          <w:lang w:val="pl-PL"/>
        </w:rPr>
        <w:t>Zabezpieczenie zwrócone b</w:t>
      </w:r>
      <w:r w:rsidRPr="00D234B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D234B6">
        <w:rPr>
          <w:rFonts w:ascii="Arial" w:hAnsi="Arial" w:cs="Arial"/>
          <w:bCs/>
          <w:sz w:val="22"/>
          <w:szCs w:val="22"/>
          <w:lang w:val="pl-PL"/>
        </w:rPr>
        <w:t>dzie Wykonawcy w sposób nast</w:t>
      </w:r>
      <w:r w:rsidRPr="00D234B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D234B6">
        <w:rPr>
          <w:rFonts w:ascii="Arial" w:hAnsi="Arial" w:cs="Arial"/>
          <w:bCs/>
          <w:sz w:val="22"/>
          <w:szCs w:val="22"/>
          <w:lang w:val="pl-PL"/>
        </w:rPr>
        <w:t>puj</w:t>
      </w:r>
      <w:r w:rsidRPr="00D234B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D234B6">
        <w:rPr>
          <w:rFonts w:ascii="Arial" w:hAnsi="Arial" w:cs="Arial"/>
          <w:bCs/>
          <w:sz w:val="22"/>
          <w:szCs w:val="22"/>
          <w:lang w:val="pl-PL"/>
        </w:rPr>
        <w:t>cy 100% warto</w:t>
      </w:r>
      <w:r w:rsidRPr="00D234B6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D234B6">
        <w:rPr>
          <w:rFonts w:ascii="Arial" w:hAnsi="Arial" w:cs="Arial"/>
          <w:bCs/>
          <w:sz w:val="22"/>
          <w:szCs w:val="22"/>
          <w:lang w:val="pl-PL"/>
        </w:rPr>
        <w:t>ci zabezpieczenia zostanie zwrócone Wykonawcy w terminie 30 dni od dnia wykonania przedmiotu umowy i uznania przez Zamawiaj</w:t>
      </w:r>
      <w:r w:rsidRPr="00D234B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D234B6">
        <w:rPr>
          <w:rFonts w:ascii="Arial" w:hAnsi="Arial" w:cs="Arial"/>
          <w:bCs/>
          <w:sz w:val="22"/>
          <w:szCs w:val="22"/>
          <w:lang w:val="pl-PL"/>
        </w:rPr>
        <w:t>cego za nale</w:t>
      </w:r>
      <w:r w:rsidRPr="00D234B6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D234B6">
        <w:rPr>
          <w:rFonts w:ascii="Arial" w:hAnsi="Arial" w:cs="Arial"/>
          <w:bCs/>
          <w:sz w:val="22"/>
          <w:szCs w:val="22"/>
          <w:lang w:val="pl-PL"/>
        </w:rPr>
        <w:t xml:space="preserve">ycie wykonane, co zostanie potwierdzone w protokole </w:t>
      </w:r>
      <w:r w:rsidR="009E025E">
        <w:rPr>
          <w:rFonts w:ascii="Arial" w:hAnsi="Arial" w:cs="Arial"/>
          <w:bCs/>
          <w:sz w:val="22"/>
          <w:szCs w:val="22"/>
          <w:lang w:val="pl-PL"/>
        </w:rPr>
        <w:t>odbioru.</w:t>
      </w:r>
    </w:p>
    <w:p w14:paraId="7E350800" w14:textId="77777777" w:rsidR="009E025E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9E025E">
        <w:rPr>
          <w:rFonts w:ascii="Arial" w:hAnsi="Arial" w:cs="Arial"/>
          <w:bCs/>
          <w:sz w:val="22"/>
          <w:szCs w:val="22"/>
          <w:lang w:val="pl-PL"/>
        </w:rPr>
        <w:t>Zamawiaj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cy wstrzyma si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ze zwrotem cz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ęś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ci zabezpieczenia nale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ytego wykonania umowy,  w przypadku kiedy Wykonawca nie usun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w terminie stwierdzonym w trakcie odbioru wad lub jest w trakcie usuwania tych wad.</w:t>
      </w:r>
    </w:p>
    <w:p w14:paraId="5380F64A" w14:textId="77777777" w:rsidR="009E025E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9E025E">
        <w:rPr>
          <w:rFonts w:ascii="Arial" w:hAnsi="Arial" w:cs="Arial"/>
          <w:bCs/>
          <w:sz w:val="22"/>
          <w:szCs w:val="22"/>
          <w:lang w:val="pl-PL"/>
        </w:rPr>
        <w:t>Koszt ustanowienia i zwolnienia zabezpieczenia nale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ytego wykonania umowy obci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a Wykonawc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. </w:t>
      </w:r>
    </w:p>
    <w:p w14:paraId="15754C54" w14:textId="77777777" w:rsidR="009E025E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9E025E">
        <w:rPr>
          <w:rFonts w:ascii="Arial" w:hAnsi="Arial" w:cs="Arial"/>
          <w:bCs/>
          <w:sz w:val="22"/>
          <w:szCs w:val="22"/>
          <w:lang w:val="pl-PL"/>
        </w:rPr>
        <w:t>W przypadku, gdy zabezpieczenie wniesione w gwarancjach bankowych, ubezpieczeniowych albo por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czeniu, z uwagi na przed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u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enie czasu wykonywania umowy, niezale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nie od przyczyn tego przed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u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enia, wygas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oby lub uleg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o rozwi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zaniu przed jej zako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czeniem, Wykonawca najpó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ź</w:t>
      </w:r>
      <w:r w:rsidRPr="009E025E">
        <w:rPr>
          <w:rFonts w:ascii="Arial" w:hAnsi="Arial" w:cs="Arial"/>
          <w:bCs/>
          <w:sz w:val="22"/>
          <w:szCs w:val="22"/>
          <w:lang w:val="pl-PL"/>
        </w:rPr>
        <w:t>niej na 14 dni przed wyga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9E025E">
        <w:rPr>
          <w:rFonts w:ascii="Arial" w:hAnsi="Arial" w:cs="Arial"/>
          <w:bCs/>
          <w:sz w:val="22"/>
          <w:szCs w:val="22"/>
          <w:lang w:val="pl-PL"/>
        </w:rPr>
        <w:t>ni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ciem lub rozwi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zaniem takiego zabezpieczenia ma obowi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zek przedstawi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Zamawiaj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cemu stosowny aneks do zabezpieczenia, now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gwarancj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/por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czenie lub wp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aci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odpowiednie zabezpieczenie w pieni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dzu, które b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potwierdzeniem zachowania ci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g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o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ci zabezpieczenia, spe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niaj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cego wymogi okre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9E025E">
        <w:rPr>
          <w:rFonts w:ascii="Arial" w:hAnsi="Arial" w:cs="Arial"/>
          <w:bCs/>
          <w:sz w:val="22"/>
          <w:szCs w:val="22"/>
          <w:lang w:val="pl-PL"/>
        </w:rPr>
        <w:t>lone w niniejszym paragrafie.</w:t>
      </w:r>
    </w:p>
    <w:p w14:paraId="4FFDE504" w14:textId="77777777" w:rsidR="009E025E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9E025E">
        <w:rPr>
          <w:rFonts w:ascii="Arial" w:hAnsi="Arial" w:cs="Arial"/>
          <w:bCs/>
          <w:sz w:val="22"/>
          <w:szCs w:val="22"/>
          <w:lang w:val="pl-PL"/>
        </w:rPr>
        <w:t>W przypadku ka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dej dopuszczalnej zmiany niniejszej umowy, przed jej wprowadzeniem, Wykonawca zobowi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zany jest do zapewnienia ci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g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o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ci i wa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no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ci zabezpieczenia nale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ytego wykonania umowy przy nowym brzmieniu niniejszej umowy. </w:t>
      </w:r>
    </w:p>
    <w:p w14:paraId="5A47B4A0" w14:textId="77777777" w:rsidR="009E025E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9E025E">
        <w:rPr>
          <w:rFonts w:ascii="Arial" w:hAnsi="Arial" w:cs="Arial"/>
          <w:bCs/>
          <w:sz w:val="22"/>
          <w:szCs w:val="22"/>
          <w:lang w:val="pl-PL"/>
        </w:rPr>
        <w:t>Zwrot kwoty zabezpieczenia wniesionego w pieni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dzu nast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pi wraz z odsetkami wynikaj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cymi z rachunku Zamawiaj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cego, na którym b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dzie ono przechowywane, pomniejszonej o koszty prowadzenia rachunku oraz prowizj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bankow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za przelew pieni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dzy na konto Wykonawcy.</w:t>
      </w:r>
    </w:p>
    <w:p w14:paraId="0BE946BA" w14:textId="77777777" w:rsidR="00AB260B" w:rsidRPr="009E025E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9E025E">
        <w:rPr>
          <w:rFonts w:ascii="Arial" w:hAnsi="Arial" w:cs="Arial"/>
          <w:bCs/>
          <w:sz w:val="22"/>
          <w:szCs w:val="22"/>
          <w:lang w:val="pl-PL"/>
        </w:rPr>
        <w:t>Odsetki od kwoty zabezpieczenia wniesionego w pieni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dzu, w sytuacji, gdy Zamawiaj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cy nie b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dzie zwraca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tego zabezpieczenia, w ca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o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ci lub w cz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ęś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ci, w zwi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zku z odst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pieniem od umowy z przyczyn zale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nych od Wykonawcy lub gdy zu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yje go na pokrycie roszcze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z tytu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u, o którym mowa w ust. 2 niniejszego paragrafu przechodz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na Zamawiaj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cego.</w:t>
      </w:r>
    </w:p>
    <w:p w14:paraId="0F4B16EE" w14:textId="77777777" w:rsidR="00AB260B" w:rsidRPr="00AB260B" w:rsidRDefault="00AB260B" w:rsidP="00AB260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EBB5544" w14:textId="77777777" w:rsidR="00AB260B" w:rsidRPr="00AB260B" w:rsidRDefault="00AB260B" w:rsidP="00AB260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AB260B">
        <w:rPr>
          <w:rFonts w:ascii="Arial" w:hAnsi="Arial" w:cs="Arial" w:hint="eastAsia"/>
          <w:b/>
          <w:bCs/>
          <w:sz w:val="22"/>
          <w:szCs w:val="22"/>
          <w:lang w:val="pl-PL"/>
        </w:rPr>
        <w:t>§</w:t>
      </w:r>
      <w:r w:rsidR="009E025E">
        <w:rPr>
          <w:rFonts w:ascii="Arial" w:hAnsi="Arial" w:cs="Arial"/>
          <w:b/>
          <w:bCs/>
          <w:sz w:val="22"/>
          <w:szCs w:val="22"/>
          <w:lang w:val="pl-PL"/>
        </w:rPr>
        <w:t xml:space="preserve">  20</w:t>
      </w:r>
    </w:p>
    <w:p w14:paraId="03C30360" w14:textId="7D8EE06A" w:rsidR="00AB260B" w:rsidRPr="009E025E" w:rsidRDefault="00AB260B" w:rsidP="00AB260B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  <w:r w:rsidRPr="009E025E">
        <w:rPr>
          <w:rFonts w:ascii="Arial" w:hAnsi="Arial" w:cs="Arial"/>
          <w:bCs/>
          <w:sz w:val="22"/>
          <w:szCs w:val="22"/>
          <w:lang w:val="pl-PL"/>
        </w:rPr>
        <w:t>Zgodnie z art. 208 Kodeksu Pracy strony zobowi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zuj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si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do wspó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pracy w zakresie przestrzegania zasad bezpiecze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9E025E">
        <w:rPr>
          <w:rFonts w:ascii="Arial" w:hAnsi="Arial" w:cs="Arial"/>
          <w:bCs/>
          <w:sz w:val="22"/>
          <w:szCs w:val="22"/>
          <w:lang w:val="pl-PL"/>
        </w:rPr>
        <w:t>stwa i higieny pracy oraz p.po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. Koordynatorem dzia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cym w imieniu pracodawcy, na którego terenie b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prowadzone prace,  o których mowa w niniejszej umowie jest </w:t>
      </w:r>
      <w:r w:rsidR="00C41131">
        <w:rPr>
          <w:rFonts w:ascii="Arial" w:hAnsi="Arial" w:cs="Arial"/>
          <w:bCs/>
          <w:sz w:val="22"/>
          <w:szCs w:val="22"/>
          <w:lang w:val="pl-PL"/>
        </w:rPr>
        <w:t>Łukasz Świstak</w:t>
      </w:r>
      <w:r w:rsidRPr="009E025E">
        <w:rPr>
          <w:rFonts w:ascii="Arial" w:hAnsi="Arial" w:cs="Arial"/>
          <w:bCs/>
          <w:sz w:val="22"/>
          <w:szCs w:val="22"/>
          <w:lang w:val="pl-PL"/>
        </w:rPr>
        <w:t>. Zamawiaj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cy w formie protoko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u przeka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e Wykonawcy informacje, o których mowa w art.</w:t>
      </w:r>
      <w:r w:rsidR="00C16484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9E025E">
        <w:rPr>
          <w:rFonts w:ascii="Arial" w:hAnsi="Arial" w:cs="Arial"/>
          <w:bCs/>
          <w:sz w:val="22"/>
          <w:szCs w:val="22"/>
          <w:lang w:val="pl-PL"/>
        </w:rPr>
        <w:t>207</w:t>
      </w:r>
      <w:r w:rsidRPr="00C16484">
        <w:rPr>
          <w:rFonts w:ascii="Arial" w:hAnsi="Arial" w:cs="Arial"/>
          <w:bCs/>
          <w:sz w:val="22"/>
          <w:szCs w:val="22"/>
          <w:vertAlign w:val="superscript"/>
          <w:lang w:val="pl-PL"/>
        </w:rPr>
        <w:t>1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Kodeksu Pracy.</w:t>
      </w:r>
    </w:p>
    <w:p w14:paraId="6B651C0A" w14:textId="77777777" w:rsidR="009E025E" w:rsidRDefault="009E025E" w:rsidP="00AB260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0F1A53E" w14:textId="77777777" w:rsidR="00AB260B" w:rsidRPr="00AB260B" w:rsidRDefault="00AB260B" w:rsidP="00AB260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AB260B">
        <w:rPr>
          <w:rFonts w:ascii="Arial" w:hAnsi="Arial" w:cs="Arial" w:hint="eastAsia"/>
          <w:b/>
          <w:bCs/>
          <w:sz w:val="22"/>
          <w:szCs w:val="22"/>
          <w:lang w:val="pl-PL"/>
        </w:rPr>
        <w:t>§</w:t>
      </w:r>
      <w:r w:rsidR="009E025E">
        <w:rPr>
          <w:rFonts w:ascii="Arial" w:hAnsi="Arial" w:cs="Arial"/>
          <w:b/>
          <w:bCs/>
          <w:sz w:val="22"/>
          <w:szCs w:val="22"/>
          <w:lang w:val="pl-PL"/>
        </w:rPr>
        <w:t xml:space="preserve"> 21</w:t>
      </w:r>
    </w:p>
    <w:p w14:paraId="715D0DDE" w14:textId="282B0043" w:rsidR="009E025E" w:rsidRDefault="00766A97" w:rsidP="00AB260B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  <w:r w:rsidRPr="00766A97">
        <w:rPr>
          <w:rFonts w:ascii="Arial" w:hAnsi="Arial" w:cs="Arial"/>
          <w:bCs/>
          <w:sz w:val="22"/>
          <w:szCs w:val="22"/>
          <w:lang w:val="pl-PL"/>
        </w:rPr>
        <w:t>W sprawach nieuregulowanych niniejsz</w:t>
      </w:r>
      <w:r w:rsidRPr="00766A9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766A97">
        <w:rPr>
          <w:rFonts w:ascii="Arial" w:hAnsi="Arial" w:cs="Arial"/>
          <w:bCs/>
          <w:sz w:val="22"/>
          <w:szCs w:val="22"/>
          <w:lang w:val="pl-PL"/>
        </w:rPr>
        <w:t xml:space="preserve"> umow</w:t>
      </w:r>
      <w:r w:rsidRPr="00766A9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766A97">
        <w:rPr>
          <w:rFonts w:ascii="Arial" w:hAnsi="Arial" w:cs="Arial"/>
          <w:bCs/>
          <w:sz w:val="22"/>
          <w:szCs w:val="22"/>
          <w:lang w:val="pl-PL"/>
        </w:rPr>
        <w:t xml:space="preserve"> maj</w:t>
      </w:r>
      <w:r w:rsidRPr="00766A9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766A97">
        <w:rPr>
          <w:rFonts w:ascii="Arial" w:hAnsi="Arial" w:cs="Arial"/>
          <w:bCs/>
          <w:sz w:val="22"/>
          <w:szCs w:val="22"/>
          <w:lang w:val="pl-PL"/>
        </w:rPr>
        <w:t xml:space="preserve"> zastosowan</w:t>
      </w:r>
      <w:r w:rsidR="009348DD">
        <w:rPr>
          <w:rFonts w:ascii="Arial" w:hAnsi="Arial" w:cs="Arial"/>
          <w:bCs/>
          <w:sz w:val="22"/>
          <w:szCs w:val="22"/>
          <w:lang w:val="pl-PL"/>
        </w:rPr>
        <w:t xml:space="preserve">ie przepisy Kodeksu Cywilnego, </w:t>
      </w:r>
      <w:r w:rsidRPr="00766A97">
        <w:rPr>
          <w:rFonts w:ascii="Arial" w:hAnsi="Arial" w:cs="Arial"/>
          <w:bCs/>
          <w:sz w:val="22"/>
          <w:szCs w:val="22"/>
          <w:lang w:val="pl-PL"/>
        </w:rPr>
        <w:t>rozporz</w:t>
      </w:r>
      <w:r w:rsidRPr="00766A9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766A97">
        <w:rPr>
          <w:rFonts w:ascii="Arial" w:hAnsi="Arial" w:cs="Arial"/>
          <w:bCs/>
          <w:sz w:val="22"/>
          <w:szCs w:val="22"/>
          <w:lang w:val="pl-PL"/>
        </w:rPr>
        <w:t>dzenia Ministra Przedsi</w:t>
      </w:r>
      <w:r w:rsidRPr="00766A97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766A97">
        <w:rPr>
          <w:rFonts w:ascii="Arial" w:hAnsi="Arial" w:cs="Arial"/>
          <w:bCs/>
          <w:sz w:val="22"/>
          <w:szCs w:val="22"/>
          <w:lang w:val="pl-PL"/>
        </w:rPr>
        <w:t>biorczo</w:t>
      </w:r>
      <w:r w:rsidRPr="00766A97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766A97">
        <w:rPr>
          <w:rFonts w:ascii="Arial" w:hAnsi="Arial" w:cs="Arial"/>
          <w:bCs/>
          <w:sz w:val="22"/>
          <w:szCs w:val="22"/>
          <w:lang w:val="pl-PL"/>
        </w:rPr>
        <w:t>ci i Technologii z dnia 30.10.2018 r. w sprawie warunków technicznych dozoru technicznego w zakresie eksploatacji, napraw i modernizacji  urz</w:t>
      </w:r>
      <w:r w:rsidRPr="00766A9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766A97">
        <w:rPr>
          <w:rFonts w:ascii="Arial" w:hAnsi="Arial" w:cs="Arial"/>
          <w:bCs/>
          <w:sz w:val="22"/>
          <w:szCs w:val="22"/>
          <w:lang w:val="pl-PL"/>
        </w:rPr>
        <w:t>dze</w:t>
      </w:r>
      <w:r w:rsidRPr="00766A97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766A97">
        <w:rPr>
          <w:rFonts w:ascii="Arial" w:hAnsi="Arial" w:cs="Arial"/>
          <w:bCs/>
          <w:sz w:val="22"/>
          <w:szCs w:val="22"/>
          <w:lang w:val="pl-PL"/>
        </w:rPr>
        <w:t xml:space="preserve"> transportu bliskiego (Dz.U. z 2018 r., poz. 2176) oraz ustawy z dnia 21 grudnia 2000 r. o dozorze technicznym </w:t>
      </w:r>
      <w:r w:rsidR="00D40813" w:rsidRPr="00D40813">
        <w:rPr>
          <w:rFonts w:ascii="Arial" w:hAnsi="Arial" w:cs="Arial"/>
          <w:bCs/>
          <w:sz w:val="22"/>
          <w:szCs w:val="22"/>
          <w:lang w:val="pl-PL"/>
        </w:rPr>
        <w:t>(Dz.U.202</w:t>
      </w:r>
      <w:r w:rsidR="00433149">
        <w:rPr>
          <w:rFonts w:ascii="Arial" w:hAnsi="Arial" w:cs="Arial"/>
          <w:bCs/>
          <w:sz w:val="22"/>
          <w:szCs w:val="22"/>
          <w:lang w:val="pl-PL"/>
        </w:rPr>
        <w:t>4</w:t>
      </w:r>
      <w:r w:rsidR="00D40813" w:rsidRPr="00D40813">
        <w:rPr>
          <w:rFonts w:ascii="Arial" w:hAnsi="Arial" w:cs="Arial"/>
          <w:bCs/>
          <w:sz w:val="22"/>
          <w:szCs w:val="22"/>
          <w:lang w:val="pl-PL"/>
        </w:rPr>
        <w:t>.</w:t>
      </w:r>
      <w:r w:rsidR="00433149">
        <w:rPr>
          <w:rFonts w:ascii="Arial" w:hAnsi="Arial" w:cs="Arial"/>
          <w:bCs/>
          <w:sz w:val="22"/>
          <w:szCs w:val="22"/>
          <w:lang w:val="pl-PL"/>
        </w:rPr>
        <w:t>1194</w:t>
      </w:r>
      <w:r w:rsidR="00D40813" w:rsidRPr="00D40813">
        <w:rPr>
          <w:rFonts w:ascii="Arial" w:hAnsi="Arial" w:cs="Arial"/>
          <w:bCs/>
          <w:sz w:val="22"/>
          <w:szCs w:val="22"/>
          <w:lang w:val="pl-PL"/>
        </w:rPr>
        <w:t xml:space="preserve"> t.j.).</w:t>
      </w:r>
    </w:p>
    <w:p w14:paraId="19E9EF64" w14:textId="77777777" w:rsidR="00766A97" w:rsidRDefault="00766A97" w:rsidP="00AB260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87567D8" w14:textId="6DCFB4F0" w:rsidR="001D66A4" w:rsidRPr="00574090" w:rsidRDefault="00AB260B" w:rsidP="0057409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AB260B">
        <w:rPr>
          <w:rFonts w:ascii="Arial" w:hAnsi="Arial" w:cs="Arial" w:hint="eastAsia"/>
          <w:b/>
          <w:bCs/>
          <w:sz w:val="22"/>
          <w:szCs w:val="22"/>
          <w:lang w:val="pl-PL"/>
        </w:rPr>
        <w:t>§</w:t>
      </w:r>
      <w:r w:rsidR="009E025E">
        <w:rPr>
          <w:rFonts w:ascii="Arial" w:hAnsi="Arial" w:cs="Arial"/>
          <w:b/>
          <w:bCs/>
          <w:sz w:val="22"/>
          <w:szCs w:val="22"/>
          <w:lang w:val="pl-PL"/>
        </w:rPr>
        <w:t xml:space="preserve"> 22</w:t>
      </w:r>
    </w:p>
    <w:p w14:paraId="3B1D9885" w14:textId="77777777" w:rsidR="001D66A4" w:rsidRPr="000B3B6E" w:rsidRDefault="001D66A4" w:rsidP="00E638E9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7970F1FE" w14:textId="35D81490" w:rsidR="001D66A4" w:rsidRPr="000B3B6E" w:rsidRDefault="001D66A4" w:rsidP="00E638E9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B3B6E">
        <w:rPr>
          <w:rFonts w:ascii="Arial" w:hAnsi="Arial" w:cs="Arial"/>
          <w:bCs/>
          <w:sz w:val="22"/>
          <w:szCs w:val="22"/>
          <w:lang w:val="pl-PL"/>
        </w:rPr>
        <w:t xml:space="preserve">1. Wysokość wynagrodzenia należnego Wykonawcy, określonego w § 10 </w:t>
      </w:r>
      <w:r w:rsidR="00640B36">
        <w:rPr>
          <w:rFonts w:ascii="Arial" w:hAnsi="Arial" w:cs="Arial"/>
          <w:bCs/>
          <w:sz w:val="22"/>
          <w:szCs w:val="22"/>
          <w:lang w:val="pl-PL"/>
        </w:rPr>
        <w:t>ust. 1</w:t>
      </w:r>
      <w:r w:rsidR="00640B36" w:rsidRPr="000B3B6E">
        <w:rPr>
          <w:rFonts w:ascii="Arial" w:hAnsi="Arial" w:cs="Arial"/>
          <w:bCs/>
          <w:sz w:val="22"/>
          <w:szCs w:val="22"/>
          <w:lang w:val="pl-PL"/>
        </w:rPr>
        <w:t xml:space="preserve">  </w:t>
      </w:r>
      <w:r w:rsidRPr="000B3B6E">
        <w:rPr>
          <w:rFonts w:ascii="Arial" w:hAnsi="Arial" w:cs="Arial"/>
          <w:bCs/>
          <w:sz w:val="22"/>
          <w:szCs w:val="22"/>
          <w:lang w:val="pl-PL"/>
        </w:rPr>
        <w:t>(w konsekwencji zmianie ulegnie również wynagrodzenie określone w dalszych ustępach tego paragrafu stosownie do przejętej tam metodologii) może ulec zmianie tylko i wyłącznie w przypadku zmiany cen materiałów lub kosztów związanych z realizacją Umowy, na warunkach określonych w niniejszym paragrafie.</w:t>
      </w:r>
    </w:p>
    <w:p w14:paraId="7D0088A4" w14:textId="77777777" w:rsidR="001D66A4" w:rsidRPr="000B3B6E" w:rsidRDefault="001D66A4" w:rsidP="00E638E9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B3B6E">
        <w:rPr>
          <w:rFonts w:ascii="Arial" w:hAnsi="Arial" w:cs="Arial"/>
          <w:bCs/>
          <w:sz w:val="22"/>
          <w:szCs w:val="22"/>
          <w:lang w:val="pl-PL"/>
        </w:rPr>
        <w:t>2. Wykonawca w terminie 14 dni od dnia zawarcia umowy przedstawi Zamawiającemu szczegółowe kalkulacje cen jednostkowych zawierające wykaz materiałów, kosztów i usług mających zasadniczy wpływ na wartość zamówienia wraz z załącznikiem nr 5 i 6 albo oświadczenie o niezmienności cen w czasie trwania umowy. Szczegółowe kalkulacje cen jednostkowych wraz z załącznikiem nr 5 i 6 po ich przyjęciu przez Zamawiającego będą stanowiły podstawę do waloryzacji.</w:t>
      </w:r>
    </w:p>
    <w:p w14:paraId="18870706" w14:textId="77777777" w:rsidR="001D66A4" w:rsidRPr="000B3B6E" w:rsidRDefault="001D66A4" w:rsidP="00E638E9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B3B6E">
        <w:rPr>
          <w:rFonts w:ascii="Arial" w:hAnsi="Arial" w:cs="Arial"/>
          <w:bCs/>
          <w:sz w:val="22"/>
          <w:szCs w:val="22"/>
          <w:lang w:val="pl-PL"/>
        </w:rPr>
        <w:t>3. Wykonawca może wnioskować o zmianę wysokości wynagrodzenia w przypadku zmiany ceny materiałów lub kosztów związanych z realizacją umowy nie wcześniej niż po upływie 6 miesięcy licząc od dnia zawarcia umowy oraz w przypadku, gdy zmiana ceny materiałów lub kosztów związanych z realizacją umowy będzie wyższa lub niższa o co najmniej 1 % od wysokości wskaźnika cen towarów i usług konsumpcyjnych za półrocze w którym składany jest wniosek w stosunku do poprzedniego półrocza ogółem ogłaszanego w komunikacie Prezesa Głównego Urzędu Statystycznego. Wykonawca może zwrócić się z wnioskiem o zmianę wynagrodzenia, jeżeli zmiany te będą miały wpływ na koszty wykonania przedmiotu umowy przez Wykonawcę.</w:t>
      </w:r>
    </w:p>
    <w:p w14:paraId="0F252602" w14:textId="77777777" w:rsidR="001D66A4" w:rsidRPr="000B3B6E" w:rsidRDefault="001D66A4" w:rsidP="00E638E9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B3B6E">
        <w:rPr>
          <w:rFonts w:ascii="Arial" w:hAnsi="Arial" w:cs="Arial"/>
          <w:bCs/>
          <w:sz w:val="22"/>
          <w:szCs w:val="22"/>
          <w:lang w:val="pl-PL"/>
        </w:rPr>
        <w:t>4. Zmiana wynagrodzenia Wykonawcy będzie następowała w odniesieniu do wskaźnika zmiany ceny materiałów lub kosztów (półrocznego wskaźnika cen towarów i usług konsumpcyjnych ogółem) ogłaszanego w komunikacie Prezesa Głównego Urzędu Statystycznego w Dzienniku Urzędowym Rzeczypospolitej Polskiej „Monitor Polski” w ciągu 20 dni od dnia zakończenia danego półrocza za dane półrocze w stosunku do poprzedniego półrocza na podstawie art. 20 ust. 3 ustawy z dnia 12 stycznia 1991 r. o podatkach i opłatach lokalnych.</w:t>
      </w:r>
    </w:p>
    <w:p w14:paraId="1F2FD061" w14:textId="77777777" w:rsidR="001D66A4" w:rsidRPr="000B3B6E" w:rsidRDefault="001D66A4" w:rsidP="00E638E9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B3B6E">
        <w:rPr>
          <w:rFonts w:ascii="Arial" w:hAnsi="Arial" w:cs="Arial"/>
          <w:bCs/>
          <w:sz w:val="22"/>
          <w:szCs w:val="22"/>
          <w:lang w:val="pl-PL"/>
        </w:rPr>
        <w:t>5. Zamawiający rozpozna wniosek o którym mowa w ust. 3, pod warunkiem że:</w:t>
      </w:r>
    </w:p>
    <w:p w14:paraId="0859CED1" w14:textId="77777777" w:rsidR="001D66A4" w:rsidRPr="000B3B6E" w:rsidRDefault="001D66A4" w:rsidP="00E638E9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B3B6E">
        <w:rPr>
          <w:rFonts w:ascii="Arial" w:hAnsi="Arial" w:cs="Arial"/>
          <w:bCs/>
          <w:sz w:val="22"/>
          <w:szCs w:val="22"/>
          <w:lang w:val="pl-PL"/>
        </w:rPr>
        <w:t>- odnosił się będzie do materiałów lub kosztów związanych z realizacją zamówienia ujętych w przyjętych przez Zamawiającego w szczegółowych kalkulacjach cen jednostkowych, o których mowa w ust. 2 i</w:t>
      </w:r>
    </w:p>
    <w:p w14:paraId="785FD687" w14:textId="77777777" w:rsidR="001D66A4" w:rsidRPr="000B3B6E" w:rsidRDefault="001D66A4" w:rsidP="00E638E9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B3B6E">
        <w:rPr>
          <w:rFonts w:ascii="Arial" w:hAnsi="Arial" w:cs="Arial"/>
          <w:bCs/>
          <w:sz w:val="22"/>
          <w:szCs w:val="22"/>
          <w:lang w:val="pl-PL"/>
        </w:rPr>
        <w:lastRenderedPageBreak/>
        <w:t>- wartość zmiany będzie nie mniejsza niż 5 % dla poszczególnej pozycji ujętej w szczegółowych kalkulacjach cen jednostkowych, o których mowa w ust. 2</w:t>
      </w:r>
    </w:p>
    <w:p w14:paraId="0FB5F880" w14:textId="77777777" w:rsidR="001D66A4" w:rsidRPr="000B3B6E" w:rsidRDefault="001D66A4" w:rsidP="00E638E9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B3B6E">
        <w:rPr>
          <w:rFonts w:ascii="Arial" w:hAnsi="Arial" w:cs="Arial"/>
          <w:bCs/>
          <w:sz w:val="22"/>
          <w:szCs w:val="22"/>
          <w:lang w:val="pl-PL"/>
        </w:rPr>
        <w:t>Wykonawca zobowiązany jest uzasadnić wniosek o waloryzację równocześnie przedstawiając szczegółową kalkulację materiałów lub kosztów związanych z realizacją zamówienia według stanu po zmianie, oraz wskazując kwotę, o jaką wynagrodzenie powinno ulec zmianie.</w:t>
      </w:r>
    </w:p>
    <w:p w14:paraId="530AF8ED" w14:textId="77777777" w:rsidR="001D66A4" w:rsidRPr="000B3B6E" w:rsidRDefault="001D66A4" w:rsidP="00E638E9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B3B6E">
        <w:rPr>
          <w:rFonts w:ascii="Arial" w:hAnsi="Arial" w:cs="Arial"/>
          <w:bCs/>
          <w:sz w:val="22"/>
          <w:szCs w:val="22"/>
          <w:lang w:val="pl-PL"/>
        </w:rPr>
        <w:t>6. Zamawiający ustosunkuje się w terminie do 30 dni do wniosku Wykonawcy, o którym  mowa w ust. 3 i przedstawionych szczegółowych kalkulacji cen jednostkowych, w szczególności przez zaakceptowanie wskazanej przez Wykonawcę kwoty lub przez zgłoszenie zastrzeżeń, wskazanie omyłek rachunkowych lub żądanie wyjaśnień co do poszczególnych elementów kalkulacji.</w:t>
      </w:r>
    </w:p>
    <w:p w14:paraId="66FC7F4D" w14:textId="77777777" w:rsidR="001D66A4" w:rsidRPr="000B3B6E" w:rsidRDefault="001D66A4" w:rsidP="00E638E9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B3B6E">
        <w:rPr>
          <w:rFonts w:ascii="Arial" w:hAnsi="Arial" w:cs="Arial"/>
          <w:bCs/>
          <w:sz w:val="22"/>
          <w:szCs w:val="22"/>
          <w:lang w:val="pl-PL"/>
        </w:rPr>
        <w:t>7. Kolejne wnioski o waloryzację Wykonawca jest uprawniony składać nie częściej niż co 6 miesięcy od daty złożenia przez Wykonawcę poprzedniego wniosku o waloryzację, który został uwzględniony choćby w części;</w:t>
      </w:r>
    </w:p>
    <w:p w14:paraId="7FAC99B1" w14:textId="3D99B6DF" w:rsidR="001D66A4" w:rsidRPr="000B3B6E" w:rsidRDefault="001D66A4" w:rsidP="00E638E9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B3B6E">
        <w:rPr>
          <w:rFonts w:ascii="Arial" w:hAnsi="Arial" w:cs="Arial"/>
          <w:bCs/>
          <w:sz w:val="22"/>
          <w:szCs w:val="22"/>
          <w:lang w:val="pl-PL"/>
        </w:rPr>
        <w:t xml:space="preserve">8. Łączna maksymalna wartość zmiany wynagrodzenia Wykonawcy w odniesieniu do zmiany przewidzianej w niniejszym paragrafie, może wynieść maksymalnie 5% wynagrodzenia Wykonawcy określonego w § </w:t>
      </w:r>
      <w:r w:rsidR="007D19FC">
        <w:rPr>
          <w:rFonts w:ascii="Arial" w:hAnsi="Arial" w:cs="Arial"/>
          <w:bCs/>
          <w:sz w:val="22"/>
          <w:szCs w:val="22"/>
          <w:lang w:val="pl-PL"/>
        </w:rPr>
        <w:t>10</w:t>
      </w:r>
      <w:r w:rsidR="00640B36">
        <w:rPr>
          <w:rFonts w:ascii="Arial" w:hAnsi="Arial" w:cs="Arial"/>
          <w:bCs/>
          <w:sz w:val="22"/>
          <w:szCs w:val="22"/>
          <w:lang w:val="pl-PL"/>
        </w:rPr>
        <w:t xml:space="preserve"> ust. 1</w:t>
      </w:r>
      <w:r w:rsidR="00640B36" w:rsidRPr="000B3B6E">
        <w:rPr>
          <w:rFonts w:ascii="Arial" w:hAnsi="Arial" w:cs="Arial"/>
          <w:bCs/>
          <w:sz w:val="22"/>
          <w:szCs w:val="22"/>
          <w:lang w:val="pl-PL"/>
        </w:rPr>
        <w:t>.</w:t>
      </w:r>
    </w:p>
    <w:p w14:paraId="1B910AA6" w14:textId="77777777" w:rsidR="001D66A4" w:rsidRPr="000B3B6E" w:rsidRDefault="001D66A4" w:rsidP="00E638E9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B3B6E">
        <w:rPr>
          <w:rFonts w:ascii="Arial" w:hAnsi="Arial" w:cs="Arial"/>
          <w:bCs/>
          <w:sz w:val="22"/>
          <w:szCs w:val="22"/>
          <w:lang w:val="pl-PL"/>
        </w:rPr>
        <w:t>9. Zmiana wynagrodzenia Wykonawcy z przyczyn wskazanych w niniejszym paragrafie powinna być usankcjonowana zawarciem aneksu do umowy i będzie następować od daty wprowadzenia zmiany w Umowie i dotyczyć wyłącznie niezrealizowanej części Umowy.</w:t>
      </w:r>
    </w:p>
    <w:p w14:paraId="265232C9" w14:textId="77777777" w:rsidR="001D66A4" w:rsidRPr="000B3B6E" w:rsidRDefault="001D66A4" w:rsidP="00E638E9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B3B6E">
        <w:rPr>
          <w:rFonts w:ascii="Arial" w:hAnsi="Arial" w:cs="Arial"/>
          <w:bCs/>
          <w:sz w:val="22"/>
          <w:szCs w:val="22"/>
          <w:lang w:val="pl-PL"/>
        </w:rPr>
        <w:t>10. Zamawiający zastrzega sobie prawo do zwaloryzowania wynagrodzenia umownego w przypadku obniżenia cen zgodnie ze wskaźnikiem wskazanym w ust. 3 na wniosek Zamawiającego w przypadku zaistnienia okoliczności wymienionej w ust. 5. Wykonawca w terminie 14 dni zobowiązany jest do przedstawienia szczegółowych kalkulacji cen jednostkowych oraz do wskazania kwoty, o jaką wynagrodzenie w tym przypadku powinno ulec zmianie. Akceptacja przez Zamawiającego przedstawionych szczegółowych kalkulacji kosztów nastąpi przy odpowiednim zastosowaniu zgodnie z zasadami określonymi niniejszym paragrafie.</w:t>
      </w:r>
    </w:p>
    <w:p w14:paraId="3A731080" w14:textId="5A545886" w:rsidR="001D66A4" w:rsidRDefault="001D66A4" w:rsidP="00E638E9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B3B6E">
        <w:rPr>
          <w:rFonts w:ascii="Arial" w:hAnsi="Arial" w:cs="Arial"/>
          <w:bCs/>
          <w:sz w:val="22"/>
          <w:szCs w:val="22"/>
          <w:lang w:val="pl-PL"/>
        </w:rPr>
        <w:t>11. Wykonawca, którego wynagrodzenie zostanie zmienione zgodnie z postanowieniami niniejszego paragrafu zobowiązany jest do zmiany wynagrodzenia przysługującego podwykonawcy, z którym zawarł umowę, jeżeli zostaną spełniane warunki określone w art. 439 ust. 5 ustawy pzp, pod rygorem zastosowania kar, o których mowa w § 1</w:t>
      </w:r>
      <w:r w:rsidR="00D54C98">
        <w:rPr>
          <w:rFonts w:ascii="Arial" w:hAnsi="Arial" w:cs="Arial"/>
          <w:bCs/>
          <w:sz w:val="22"/>
          <w:szCs w:val="22"/>
          <w:lang w:val="pl-PL"/>
        </w:rPr>
        <w:t>3</w:t>
      </w:r>
      <w:r w:rsidRPr="000B3B6E">
        <w:rPr>
          <w:rFonts w:ascii="Arial" w:hAnsi="Arial" w:cs="Arial"/>
          <w:bCs/>
          <w:sz w:val="22"/>
          <w:szCs w:val="22"/>
          <w:lang w:val="pl-PL"/>
        </w:rPr>
        <w:t xml:space="preserve"> ust. 1 pkt </w:t>
      </w:r>
      <w:r w:rsidR="00D54C98">
        <w:rPr>
          <w:rFonts w:ascii="Arial" w:hAnsi="Arial" w:cs="Arial"/>
          <w:bCs/>
          <w:sz w:val="22"/>
          <w:szCs w:val="22"/>
          <w:lang w:val="pl-PL"/>
        </w:rPr>
        <w:t>8</w:t>
      </w:r>
      <w:r w:rsidRPr="000B3B6E">
        <w:rPr>
          <w:rFonts w:ascii="Arial" w:hAnsi="Arial" w:cs="Arial"/>
          <w:bCs/>
          <w:sz w:val="22"/>
          <w:szCs w:val="22"/>
          <w:lang w:val="pl-PL"/>
        </w:rPr>
        <w:t>. Zmiana taka winna zostać dokonana przez Wykonawcę nie później w terminie 30 dni od dnia zmiany wynagrodzenia należnego Wykonawcy i obejmować swym zakresem wynagrodzenie podwykonawcy należne za okres od daty waloryzacji wynagrodzenia Wykonawcy.</w:t>
      </w:r>
    </w:p>
    <w:p w14:paraId="76DCABFA" w14:textId="77777777" w:rsidR="001044A4" w:rsidRDefault="001044A4" w:rsidP="00E638E9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14:paraId="1CB01B44" w14:textId="320C464D" w:rsidR="00574090" w:rsidRDefault="00574090" w:rsidP="001D66A4">
      <w:pPr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574090">
        <w:rPr>
          <w:rFonts w:ascii="Arial" w:hAnsi="Arial" w:cs="Arial"/>
          <w:b/>
          <w:bCs/>
          <w:sz w:val="22"/>
          <w:szCs w:val="22"/>
          <w:lang w:val="pl-PL"/>
        </w:rPr>
        <w:t>§23</w:t>
      </w:r>
    </w:p>
    <w:p w14:paraId="1BF1B92A" w14:textId="77777777" w:rsidR="00574090" w:rsidRPr="00574090" w:rsidRDefault="00574090" w:rsidP="001D66A4">
      <w:pPr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0BF9D8E" w14:textId="77777777" w:rsidR="00574090" w:rsidRDefault="00574090" w:rsidP="00574090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  <w:r w:rsidRPr="00F5702E">
        <w:rPr>
          <w:rFonts w:ascii="Arial" w:hAnsi="Arial" w:cs="Arial"/>
          <w:bCs/>
          <w:sz w:val="22"/>
          <w:szCs w:val="22"/>
          <w:lang w:val="pl-PL"/>
        </w:rPr>
        <w:t>Umowa zosta</w:t>
      </w:r>
      <w:r w:rsidRPr="00F5702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F5702E">
        <w:rPr>
          <w:rFonts w:ascii="Arial" w:hAnsi="Arial" w:cs="Arial"/>
          <w:bCs/>
          <w:sz w:val="22"/>
          <w:szCs w:val="22"/>
          <w:lang w:val="pl-PL"/>
        </w:rPr>
        <w:t>a sporz</w:t>
      </w:r>
      <w:r w:rsidRPr="00F5702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F5702E">
        <w:rPr>
          <w:rFonts w:ascii="Arial" w:hAnsi="Arial" w:cs="Arial"/>
          <w:bCs/>
          <w:sz w:val="22"/>
          <w:szCs w:val="22"/>
          <w:lang w:val="pl-PL"/>
        </w:rPr>
        <w:t>dzona w dwóch jednobrzmi</w:t>
      </w:r>
      <w:r w:rsidRPr="00F5702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F5702E">
        <w:rPr>
          <w:rFonts w:ascii="Arial" w:hAnsi="Arial" w:cs="Arial"/>
          <w:bCs/>
          <w:sz w:val="22"/>
          <w:szCs w:val="22"/>
          <w:lang w:val="pl-PL"/>
        </w:rPr>
        <w:t>cych egzemplarzach, po jednym dla ka</w:t>
      </w:r>
      <w:r w:rsidRPr="00F5702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F5702E">
        <w:rPr>
          <w:rFonts w:ascii="Arial" w:hAnsi="Arial" w:cs="Arial"/>
          <w:bCs/>
          <w:sz w:val="22"/>
          <w:szCs w:val="22"/>
          <w:lang w:val="pl-PL"/>
        </w:rPr>
        <w:t>dej ze stron.</w:t>
      </w:r>
    </w:p>
    <w:p w14:paraId="71AEFA27" w14:textId="77777777" w:rsidR="00574090" w:rsidRPr="000B3B6E" w:rsidRDefault="00574090" w:rsidP="001D66A4">
      <w:pPr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14:paraId="6B4CE347" w14:textId="77777777" w:rsidR="001D66A4" w:rsidRPr="005A6BEC" w:rsidRDefault="001D66A4" w:rsidP="001D66A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</w:p>
    <w:p w14:paraId="695B334C" w14:textId="77777777" w:rsidR="001D66A4" w:rsidRPr="00C16484" w:rsidRDefault="001D66A4" w:rsidP="0067313B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</w:p>
    <w:p w14:paraId="0F22AF05" w14:textId="77777777" w:rsidR="00E50AAD" w:rsidRDefault="00E50AAD" w:rsidP="00E50AAD">
      <w:pPr>
        <w:pStyle w:val="Nagwek7"/>
        <w:spacing w:line="360" w:lineRule="auto"/>
        <w:jc w:val="left"/>
        <w:rPr>
          <w:rFonts w:ascii="Arial" w:hAnsi="Arial" w:cs="Arial"/>
          <w:b w:val="0"/>
          <w:color w:val="FF0000"/>
          <w:sz w:val="22"/>
          <w:szCs w:val="22"/>
          <w:lang w:val="pl-PL"/>
        </w:rPr>
      </w:pPr>
    </w:p>
    <w:p w14:paraId="05E74FD9" w14:textId="6B14919A" w:rsidR="00177A08" w:rsidRPr="00C16484" w:rsidRDefault="00F250BF" w:rsidP="00E50AAD">
      <w:pPr>
        <w:pStyle w:val="Nagwek7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 w:rsidRPr="009F0623">
        <w:rPr>
          <w:rFonts w:ascii="Arial" w:hAnsi="Arial" w:cs="Arial"/>
          <w:bCs w:val="0"/>
          <w:sz w:val="22"/>
          <w:szCs w:val="22"/>
          <w:lang w:val="pl-PL"/>
        </w:rPr>
        <w:t xml:space="preserve">Zamawiający </w:t>
      </w:r>
      <w:r w:rsidRPr="009F0623">
        <w:rPr>
          <w:rFonts w:ascii="Arial" w:hAnsi="Arial" w:cs="Arial"/>
          <w:bCs w:val="0"/>
          <w:sz w:val="22"/>
          <w:szCs w:val="22"/>
          <w:lang w:val="pl-PL"/>
        </w:rPr>
        <w:tab/>
      </w:r>
      <w:r w:rsidRPr="009F0623">
        <w:rPr>
          <w:rFonts w:ascii="Arial" w:hAnsi="Arial" w:cs="Arial"/>
          <w:bCs w:val="0"/>
          <w:sz w:val="22"/>
          <w:szCs w:val="22"/>
          <w:lang w:val="pl-PL"/>
        </w:rPr>
        <w:tab/>
      </w:r>
      <w:r w:rsidRPr="009F0623">
        <w:rPr>
          <w:rFonts w:ascii="Arial" w:hAnsi="Arial" w:cs="Arial"/>
          <w:bCs w:val="0"/>
          <w:sz w:val="22"/>
          <w:szCs w:val="22"/>
          <w:lang w:val="pl-PL"/>
        </w:rPr>
        <w:tab/>
      </w:r>
      <w:r w:rsidRPr="009F0623">
        <w:rPr>
          <w:rFonts w:ascii="Arial" w:hAnsi="Arial" w:cs="Arial"/>
          <w:bCs w:val="0"/>
          <w:sz w:val="22"/>
          <w:szCs w:val="22"/>
          <w:lang w:val="pl-PL"/>
        </w:rPr>
        <w:tab/>
      </w:r>
      <w:r w:rsidRPr="009F0623">
        <w:rPr>
          <w:rFonts w:ascii="Arial" w:hAnsi="Arial" w:cs="Arial"/>
          <w:bCs w:val="0"/>
          <w:sz w:val="22"/>
          <w:szCs w:val="22"/>
          <w:lang w:val="pl-PL"/>
        </w:rPr>
        <w:tab/>
      </w:r>
      <w:r w:rsidRPr="009F0623">
        <w:rPr>
          <w:rFonts w:ascii="Arial" w:hAnsi="Arial" w:cs="Arial"/>
          <w:bCs w:val="0"/>
          <w:sz w:val="22"/>
          <w:szCs w:val="22"/>
          <w:lang w:val="pl-PL"/>
        </w:rPr>
        <w:tab/>
        <w:t>Wykonawca</w:t>
      </w:r>
    </w:p>
    <w:p w14:paraId="15EEDB0D" w14:textId="7E6B01B3" w:rsidR="00177A08" w:rsidRDefault="00177A08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6A2D2510" w14:textId="60F3CC86" w:rsidR="00E50AAD" w:rsidRDefault="00E50AAD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41CC5CCE" w14:textId="77777777" w:rsidR="00E50AAD" w:rsidRDefault="00E50AAD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4D77F701" w14:textId="00BA4F1A" w:rsidR="00592522" w:rsidRPr="00C16484" w:rsidRDefault="00592522" w:rsidP="0004506F">
      <w:pPr>
        <w:pStyle w:val="Bezodstpw"/>
        <w:spacing w:line="360" w:lineRule="auto"/>
        <w:rPr>
          <w:lang w:val="pl-PL"/>
        </w:rPr>
      </w:pPr>
      <w:r w:rsidRPr="00C16484">
        <w:rPr>
          <w:lang w:val="pl-PL"/>
        </w:rPr>
        <w:t>Załączniki:</w:t>
      </w:r>
    </w:p>
    <w:p w14:paraId="0E4BAFF7" w14:textId="51BFA7A9" w:rsidR="00592522" w:rsidRDefault="00FC6013" w:rsidP="0004506F">
      <w:pPr>
        <w:pStyle w:val="Bezodstpw"/>
        <w:numPr>
          <w:ilvl w:val="0"/>
          <w:numId w:val="31"/>
        </w:numPr>
        <w:spacing w:line="360" w:lineRule="auto"/>
        <w:ind w:left="426"/>
        <w:rPr>
          <w:lang w:val="pl-PL"/>
        </w:rPr>
      </w:pPr>
      <w:r>
        <w:rPr>
          <w:lang w:val="pl-PL"/>
        </w:rPr>
        <w:t>W</w:t>
      </w:r>
      <w:r w:rsidR="00716C9A" w:rsidRPr="00C16484">
        <w:rPr>
          <w:lang w:val="pl-PL"/>
        </w:rPr>
        <w:t>ykaz urządzeń dźwigowych</w:t>
      </w:r>
      <w:r>
        <w:rPr>
          <w:lang w:val="pl-PL"/>
        </w:rPr>
        <w:t>,</w:t>
      </w:r>
    </w:p>
    <w:p w14:paraId="76B017EA" w14:textId="54355248" w:rsidR="00840C85" w:rsidRDefault="00840C85" w:rsidP="0004506F">
      <w:pPr>
        <w:pStyle w:val="Bezodstpw"/>
        <w:numPr>
          <w:ilvl w:val="0"/>
          <w:numId w:val="31"/>
        </w:numPr>
        <w:spacing w:line="360" w:lineRule="auto"/>
        <w:ind w:left="426"/>
        <w:rPr>
          <w:lang w:val="pl-PL"/>
        </w:rPr>
      </w:pPr>
      <w:r>
        <w:rPr>
          <w:lang w:val="pl-PL"/>
        </w:rPr>
        <w:t>Wykaz osób wykonujących usługę,</w:t>
      </w:r>
    </w:p>
    <w:p w14:paraId="1CA282AE" w14:textId="79B21439" w:rsidR="00840C85" w:rsidRDefault="00840C85" w:rsidP="0004506F">
      <w:pPr>
        <w:pStyle w:val="Bezodstpw"/>
        <w:numPr>
          <w:ilvl w:val="0"/>
          <w:numId w:val="31"/>
        </w:numPr>
        <w:spacing w:line="360" w:lineRule="auto"/>
        <w:ind w:left="426"/>
        <w:rPr>
          <w:lang w:val="pl-PL"/>
        </w:rPr>
      </w:pPr>
      <w:r>
        <w:rPr>
          <w:lang w:val="pl-PL"/>
        </w:rPr>
        <w:t>Wykaz osób zatrudnionych na umowę o pracę,</w:t>
      </w:r>
    </w:p>
    <w:p w14:paraId="3FBEBBCE" w14:textId="1C259051" w:rsidR="00840C85" w:rsidRDefault="00840C85" w:rsidP="0004506F">
      <w:pPr>
        <w:pStyle w:val="Bezodstpw"/>
        <w:numPr>
          <w:ilvl w:val="0"/>
          <w:numId w:val="31"/>
        </w:numPr>
        <w:spacing w:line="360" w:lineRule="auto"/>
        <w:ind w:left="426"/>
        <w:rPr>
          <w:lang w:val="pl-PL"/>
        </w:rPr>
      </w:pPr>
      <w:r>
        <w:rPr>
          <w:lang w:val="pl-PL"/>
        </w:rPr>
        <w:t xml:space="preserve">Wzór zobowiązania </w:t>
      </w:r>
    </w:p>
    <w:p w14:paraId="67BBBE1B" w14:textId="77777777" w:rsidR="001E72E9" w:rsidRDefault="001E72E9" w:rsidP="001E72E9">
      <w:pPr>
        <w:pStyle w:val="Bezodstpw"/>
        <w:numPr>
          <w:ilvl w:val="0"/>
          <w:numId w:val="31"/>
        </w:numPr>
        <w:spacing w:line="360" w:lineRule="auto"/>
        <w:ind w:left="426"/>
        <w:rPr>
          <w:lang w:val="pl-PL"/>
        </w:rPr>
      </w:pPr>
      <w:r>
        <w:rPr>
          <w:lang w:val="pl-PL"/>
        </w:rPr>
        <w:t>Kalkulacja cen w rozliczeniu miesięcznym</w:t>
      </w:r>
    </w:p>
    <w:p w14:paraId="0CDBF911" w14:textId="77ED3176" w:rsidR="00E50AAD" w:rsidRPr="00E638E9" w:rsidRDefault="001E72E9" w:rsidP="0067313B">
      <w:pPr>
        <w:pStyle w:val="Bezodstpw"/>
        <w:numPr>
          <w:ilvl w:val="0"/>
          <w:numId w:val="31"/>
        </w:numPr>
        <w:spacing w:line="360" w:lineRule="auto"/>
        <w:ind w:left="426"/>
        <w:rPr>
          <w:lang w:val="pl-PL"/>
        </w:rPr>
      </w:pPr>
      <w:r>
        <w:rPr>
          <w:lang w:val="pl-PL"/>
        </w:rPr>
        <w:t xml:space="preserve">Wykaz osób zatrudnionych na umowę o pracę realizujących zamówienie </w:t>
      </w:r>
    </w:p>
    <w:p w14:paraId="21CDB634" w14:textId="2BBE1605" w:rsidR="009917E9" w:rsidRDefault="009917E9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65F9077" w14:textId="0B35E61F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DC9F247" w14:textId="37605E6B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712F36F" w14:textId="7D11A484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8E148D3" w14:textId="65B39DA4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6B3985C" w14:textId="22E8DDF6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A97E65B" w14:textId="106D0F8C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2FA2335" w14:textId="11258EAF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8DF8EA9" w14:textId="6370E759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D682821" w14:textId="1FD88249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00AED94" w14:textId="4E493669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9B92658" w14:textId="7F00F3C1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29421A1" w14:textId="67DB1AB1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B9BE625" w14:textId="06D8FE39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D9D8FF2" w14:textId="30A81C71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C57F99C" w14:textId="160FB85B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4203700" w14:textId="67864829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58B4AA0" w14:textId="6BBAAE05" w:rsidR="009E54DA" w:rsidRDefault="009E54DA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3B2E41C" w14:textId="30E5EE66" w:rsidR="009E54DA" w:rsidRDefault="009E54DA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FF78C01" w14:textId="56C2F11B" w:rsidR="009E54DA" w:rsidRDefault="009E54DA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FA884A2" w14:textId="4EF4FCF0" w:rsidR="009E54DA" w:rsidRDefault="009E54DA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79864F9" w14:textId="1C665982" w:rsidR="009E54DA" w:rsidRDefault="009E54DA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D849AC8" w14:textId="77777777" w:rsidR="009E54DA" w:rsidRDefault="009E54DA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20C9FCA" w14:textId="77777777" w:rsidR="001C4B51" w:rsidRDefault="001C4B51" w:rsidP="000E0901">
      <w:pPr>
        <w:spacing w:line="360" w:lineRule="auto"/>
        <w:rPr>
          <w:ins w:id="1" w:author="Świstak Łukasz" w:date="2025-11-18T08:52:00Z"/>
          <w:rFonts w:ascii="Arial" w:hAnsi="Arial" w:cs="Arial"/>
          <w:b/>
          <w:bCs/>
          <w:sz w:val="22"/>
          <w:szCs w:val="22"/>
          <w:lang w:val="pl-PL"/>
        </w:rPr>
      </w:pPr>
    </w:p>
    <w:p w14:paraId="08200A45" w14:textId="5036BB87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EC5084D" w14:textId="77777777" w:rsidR="00831221" w:rsidRDefault="0083122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AF3CE16" w14:textId="1B2CD400" w:rsidR="000E0901" w:rsidRPr="009F0623" w:rsidRDefault="000E0901" w:rsidP="000E0901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lastRenderedPageBreak/>
        <w:t>Załącznik nr 3</w:t>
      </w:r>
      <w:r w:rsidRPr="009F0623">
        <w:rPr>
          <w:rFonts w:ascii="Arial" w:hAnsi="Arial" w:cs="Arial"/>
          <w:b/>
          <w:bCs/>
          <w:sz w:val="22"/>
          <w:szCs w:val="22"/>
          <w:lang w:val="pl-PL"/>
        </w:rPr>
        <w:t xml:space="preserve"> do umowy</w:t>
      </w:r>
    </w:p>
    <w:p w14:paraId="0635EDAC" w14:textId="77777777" w:rsidR="000E0901" w:rsidRPr="009F0623" w:rsidRDefault="000E0901" w:rsidP="000E0901">
      <w:pPr>
        <w:spacing w:line="360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5DEBA47E" w14:textId="77777777" w:rsidR="000E0901" w:rsidRPr="009F0623" w:rsidRDefault="000E0901" w:rsidP="000E0901">
      <w:pPr>
        <w:spacing w:line="360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34125AC7" w14:textId="77777777" w:rsidR="000E0901" w:rsidRPr="009F0623" w:rsidRDefault="000E0901" w:rsidP="000E0901">
      <w:pPr>
        <w:spacing w:line="360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3F315870" w14:textId="77777777" w:rsidR="000E0901" w:rsidRDefault="000E0901" w:rsidP="000E0901">
      <w:pPr>
        <w:pStyle w:val="Tytu"/>
        <w:spacing w:line="360" w:lineRule="auto"/>
        <w:rPr>
          <w:rFonts w:ascii="Arial" w:hAnsi="Arial" w:cs="Arial"/>
        </w:rPr>
      </w:pPr>
      <w:r w:rsidRPr="00820240">
        <w:rPr>
          <w:rFonts w:ascii="Arial" w:hAnsi="Arial" w:cs="Arial"/>
        </w:rPr>
        <w:t xml:space="preserve">Lista osób </w:t>
      </w:r>
      <w:r>
        <w:rPr>
          <w:rFonts w:ascii="Arial" w:hAnsi="Arial" w:cs="Arial"/>
        </w:rPr>
        <w:t xml:space="preserve">zatrudnionych na umowę o pracę, </w:t>
      </w:r>
    </w:p>
    <w:p w14:paraId="631A99DA" w14:textId="77777777" w:rsidR="000E0901" w:rsidRPr="00820240" w:rsidRDefault="000E0901" w:rsidP="000E0901">
      <w:pPr>
        <w:pStyle w:val="Tytu"/>
        <w:spacing w:line="360" w:lineRule="auto"/>
        <w:rPr>
          <w:rFonts w:ascii="Arial" w:hAnsi="Arial" w:cs="Arial"/>
        </w:rPr>
      </w:pPr>
      <w:r w:rsidRPr="00820240">
        <w:rPr>
          <w:rFonts w:ascii="Arial" w:hAnsi="Arial" w:cs="Arial"/>
        </w:rPr>
        <w:t>wyznaczonych do prac związanych z umową</w:t>
      </w:r>
    </w:p>
    <w:p w14:paraId="0E8D1FE2" w14:textId="77777777" w:rsidR="000E0901" w:rsidRPr="009F0623" w:rsidRDefault="000E0901" w:rsidP="000E0901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36"/>
      </w:tblGrid>
      <w:tr w:rsidR="000E0901" w:rsidRPr="009F0623" w14:paraId="3DF13598" w14:textId="77777777" w:rsidTr="00C61A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70CD2DA" w14:textId="77777777" w:rsidR="000E0901" w:rsidRPr="009F0623" w:rsidRDefault="000E0901" w:rsidP="00C61AD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F062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201E66A" w14:textId="77777777" w:rsidR="000E0901" w:rsidRPr="009F0623" w:rsidRDefault="000E0901" w:rsidP="00C61AD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F0623">
              <w:rPr>
                <w:rFonts w:ascii="Arial" w:hAnsi="Arial" w:cs="Arial"/>
                <w:b/>
                <w:sz w:val="22"/>
                <w:szCs w:val="22"/>
              </w:rPr>
              <w:t>Imię i nazwisko pracownika</w:t>
            </w:r>
          </w:p>
        </w:tc>
      </w:tr>
      <w:tr w:rsidR="000E0901" w:rsidRPr="009F0623" w14:paraId="6FC16F2B" w14:textId="77777777" w:rsidTr="00C61AD1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1CDD3" w14:textId="77777777" w:rsidR="000E0901" w:rsidRPr="009F0623" w:rsidRDefault="000E0901" w:rsidP="00C61A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F062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0E09" w14:textId="77777777" w:rsidR="000E0901" w:rsidRPr="009F0623" w:rsidRDefault="000E0901" w:rsidP="00C61A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0901" w:rsidRPr="009F0623" w14:paraId="11DDF9FE" w14:textId="77777777" w:rsidTr="00C61AD1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2C738" w14:textId="77777777" w:rsidR="000E0901" w:rsidRPr="009F0623" w:rsidRDefault="000E0901" w:rsidP="00C61A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F062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A043" w14:textId="77777777" w:rsidR="000E0901" w:rsidRPr="009F0623" w:rsidRDefault="000E0901" w:rsidP="00C61A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0901" w:rsidRPr="009F0623" w14:paraId="7C26A4EB" w14:textId="77777777" w:rsidTr="00C61AD1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3BF9" w14:textId="77777777" w:rsidR="000E0901" w:rsidRPr="009F0623" w:rsidRDefault="000E0901" w:rsidP="00C61A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F062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89DD" w14:textId="77777777" w:rsidR="000E0901" w:rsidRPr="009F0623" w:rsidRDefault="000E0901" w:rsidP="00C61A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0901" w:rsidRPr="009F0623" w14:paraId="3EC99BAD" w14:textId="77777777" w:rsidTr="00C61AD1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1D011" w14:textId="77777777" w:rsidR="000E0901" w:rsidRPr="009F0623" w:rsidRDefault="000E0901" w:rsidP="00C61A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F0623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8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1065" w14:textId="77777777" w:rsidR="000E0901" w:rsidRPr="009F0623" w:rsidRDefault="000E0901" w:rsidP="00C61A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0901" w:rsidRPr="009F0623" w14:paraId="4916AE59" w14:textId="77777777" w:rsidTr="00C61AD1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62366" w14:textId="77777777" w:rsidR="000E0901" w:rsidRPr="009F0623" w:rsidRDefault="000E0901" w:rsidP="00C61A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F0623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8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F1F3" w14:textId="77777777" w:rsidR="000E0901" w:rsidRPr="009F0623" w:rsidRDefault="000E0901" w:rsidP="00C61A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2B7995" w14:textId="77777777" w:rsidR="000E0901" w:rsidRPr="009F0623" w:rsidRDefault="000E0901" w:rsidP="000E090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532A229A" w14:textId="4CE3F629" w:rsidR="000E0901" w:rsidRDefault="000E090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067631A" w14:textId="7951BEF9" w:rsidR="000E0901" w:rsidRDefault="000E090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0185130" w14:textId="4FEF8CA8" w:rsidR="000E0901" w:rsidRDefault="000E090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3F3EA4A" w14:textId="2F6FE9E2" w:rsidR="000E0901" w:rsidRDefault="000E090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36C4423" w14:textId="1B7EE608" w:rsidR="000E0901" w:rsidRDefault="000E090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E4B895C" w14:textId="62E1810F" w:rsidR="000E0901" w:rsidRDefault="000E090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021195C" w14:textId="10D68A09" w:rsidR="000E0901" w:rsidRDefault="000E090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17A23CF" w14:textId="15BC884F" w:rsidR="000E0901" w:rsidRDefault="000E090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CC60F00" w14:textId="553A7043" w:rsidR="000E0901" w:rsidRDefault="000E090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DF190BC" w14:textId="774A4054" w:rsidR="000E0901" w:rsidRDefault="000E090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692D404" w14:textId="79DCA73E" w:rsidR="000E0901" w:rsidRDefault="000E090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108F73A" w14:textId="70012FBA" w:rsidR="000E0901" w:rsidRDefault="000E090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890F398" w14:textId="6BDE0654" w:rsidR="000E0901" w:rsidRDefault="000E090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FA5A4F3" w14:textId="50B5CF6D" w:rsidR="000E0901" w:rsidRDefault="000E090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9E35792" w14:textId="77777777" w:rsidR="000E0901" w:rsidRDefault="000E090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499F8E8" w14:textId="77777777" w:rsidR="000E0901" w:rsidRDefault="000E090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427A586" w14:textId="77777777" w:rsidR="009917E9" w:rsidRDefault="009917E9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425D89C" w14:textId="47DC5F25" w:rsidR="000E0901" w:rsidRDefault="000E090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C3ADADE" w14:textId="77777777" w:rsidR="00831221" w:rsidRDefault="00831221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9D0D57B" w14:textId="6B9AB822" w:rsidR="001044A4" w:rsidRDefault="001044A4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996D222" w14:textId="1A083DD7" w:rsidR="001044A4" w:rsidRDefault="001044A4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93932A1" w14:textId="77777777" w:rsidR="001044A4" w:rsidRDefault="001044A4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2BBDECD" w14:textId="0826D0D3" w:rsidR="006E786E" w:rsidRPr="009F0623" w:rsidRDefault="006E786E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9F0623">
        <w:rPr>
          <w:rFonts w:ascii="Arial" w:hAnsi="Arial" w:cs="Arial"/>
          <w:b/>
          <w:bCs/>
          <w:sz w:val="22"/>
          <w:szCs w:val="22"/>
          <w:lang w:val="pl-PL"/>
        </w:rPr>
        <w:lastRenderedPageBreak/>
        <w:t xml:space="preserve">Załącznik nr </w:t>
      </w:r>
      <w:r w:rsidR="0025273C">
        <w:rPr>
          <w:rFonts w:ascii="Arial" w:hAnsi="Arial" w:cs="Arial"/>
          <w:b/>
          <w:bCs/>
          <w:sz w:val="22"/>
          <w:szCs w:val="22"/>
          <w:lang w:val="pl-PL"/>
        </w:rPr>
        <w:t>4</w:t>
      </w:r>
      <w:r w:rsidR="006B0810" w:rsidRPr="009F0623">
        <w:rPr>
          <w:rFonts w:ascii="Arial" w:hAnsi="Arial" w:cs="Arial"/>
          <w:b/>
          <w:bCs/>
          <w:sz w:val="22"/>
          <w:szCs w:val="22"/>
          <w:lang w:val="pl-PL"/>
        </w:rPr>
        <w:t xml:space="preserve"> do umowy</w:t>
      </w:r>
    </w:p>
    <w:p w14:paraId="3C5F402E" w14:textId="77777777" w:rsidR="006E786E" w:rsidRPr="009F0623" w:rsidRDefault="006E786E" w:rsidP="0067313B">
      <w:pPr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</w:p>
    <w:p w14:paraId="2D2DF928" w14:textId="77777777" w:rsidR="006E786E" w:rsidRPr="009F0623" w:rsidRDefault="006E786E" w:rsidP="0067313B">
      <w:pPr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  <w:r w:rsidRPr="009F0623">
        <w:rPr>
          <w:rFonts w:ascii="Arial" w:hAnsi="Arial" w:cs="Arial"/>
          <w:bCs/>
          <w:sz w:val="22"/>
          <w:szCs w:val="22"/>
          <w:lang w:val="pl-PL"/>
        </w:rPr>
        <w:t>*wzór zobowiązania</w:t>
      </w:r>
    </w:p>
    <w:p w14:paraId="57BC4234" w14:textId="77777777" w:rsidR="006E786E" w:rsidRPr="009F0623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C44BA73" w14:textId="77777777" w:rsidR="006E786E" w:rsidRPr="009F0623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23B1CDC2" w14:textId="77777777" w:rsidR="006E786E" w:rsidRPr="002C5785" w:rsidRDefault="002C5785" w:rsidP="0067313B">
      <w:pPr>
        <w:pStyle w:val="Tytu"/>
        <w:spacing w:line="360" w:lineRule="auto"/>
        <w:rPr>
          <w:rFonts w:ascii="Arial" w:hAnsi="Arial" w:cs="Arial"/>
        </w:rPr>
      </w:pPr>
      <w:r w:rsidRPr="002C5785">
        <w:rPr>
          <w:rFonts w:ascii="Arial" w:hAnsi="Arial" w:cs="Arial"/>
        </w:rPr>
        <w:t>Zobowiązanie</w:t>
      </w:r>
    </w:p>
    <w:p w14:paraId="772F483E" w14:textId="77777777" w:rsidR="006E786E" w:rsidRPr="009F0623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BF35846" w14:textId="77777777" w:rsidR="006E786E" w:rsidRPr="009F0623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18E690B" w14:textId="77777777" w:rsidR="006E786E" w:rsidRPr="009F0623" w:rsidRDefault="006E786E" w:rsidP="0067313B">
      <w:pPr>
        <w:pStyle w:val="Tekstpodstawowywcity"/>
        <w:spacing w:line="360" w:lineRule="auto"/>
        <w:ind w:firstLine="357"/>
        <w:rPr>
          <w:rFonts w:ascii="Arial" w:hAnsi="Arial" w:cs="Arial"/>
          <w:sz w:val="22"/>
          <w:szCs w:val="22"/>
        </w:rPr>
      </w:pPr>
      <w:r w:rsidRPr="009F0623">
        <w:rPr>
          <w:rFonts w:ascii="Arial" w:hAnsi="Arial" w:cs="Arial"/>
          <w:sz w:val="22"/>
          <w:szCs w:val="22"/>
        </w:rPr>
        <w:tab/>
        <w:t>Ja, niżej podpisany, ................................................................................... będąc pracownikiem firmy/instytucji/spółki.............................................................................................................................................................................................., po zapoznaniu się z treścią art. 266 § 1 Kodeksu karnego, który stanowi:</w:t>
      </w:r>
    </w:p>
    <w:p w14:paraId="7F60AF52" w14:textId="77777777" w:rsidR="006E786E" w:rsidRPr="009F0623" w:rsidRDefault="006E786E" w:rsidP="0067313B">
      <w:pPr>
        <w:pStyle w:val="Tekstpodstawowywcity"/>
        <w:spacing w:line="360" w:lineRule="auto"/>
        <w:rPr>
          <w:rFonts w:ascii="Arial" w:hAnsi="Arial" w:cs="Arial"/>
          <w:sz w:val="22"/>
          <w:szCs w:val="22"/>
        </w:rPr>
      </w:pPr>
    </w:p>
    <w:p w14:paraId="3B32E562" w14:textId="77777777" w:rsidR="006E786E" w:rsidRPr="009F0623" w:rsidRDefault="006E786E" w:rsidP="0067313B">
      <w:pPr>
        <w:pStyle w:val="Tekstpodstawowy3"/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9F0623">
        <w:rPr>
          <w:rFonts w:ascii="Arial" w:hAnsi="Arial" w:cs="Arial"/>
          <w:b/>
          <w:sz w:val="22"/>
          <w:szCs w:val="22"/>
        </w:rPr>
        <w:t xml:space="preserve">„Kto, wbrew przepisom ustawy lub przyjętemu na siebie zobowiązaniu, ujawnia lub wykorzystuje informację, z którą zapoznał się w związku z pełnioną funkcją, wykonywaną pracą, działalnością publiczną, społeczną, gospodarczą lub naukową, podlega grzywnie, karze ograniczenia wolności albo pozbawienia wolności do lat </w:t>
      </w:r>
      <w:smartTag w:uri="urn:schemas-microsoft-com:office:smarttags" w:element="metricconverter">
        <w:smartTagPr>
          <w:attr w:name="ProductID" w:val="2”"/>
        </w:smartTagPr>
        <w:r w:rsidRPr="009F0623">
          <w:rPr>
            <w:rFonts w:ascii="Arial" w:hAnsi="Arial" w:cs="Arial"/>
            <w:b/>
            <w:sz w:val="22"/>
            <w:szCs w:val="22"/>
          </w:rPr>
          <w:t>2”</w:t>
        </w:r>
      </w:smartTag>
      <w:r w:rsidRPr="009F0623">
        <w:rPr>
          <w:rFonts w:ascii="Arial" w:hAnsi="Arial" w:cs="Arial"/>
          <w:b/>
          <w:sz w:val="22"/>
          <w:szCs w:val="22"/>
        </w:rPr>
        <w:t>.</w:t>
      </w:r>
    </w:p>
    <w:p w14:paraId="2A96BF8A" w14:textId="77777777" w:rsidR="006E786E" w:rsidRPr="009F0623" w:rsidRDefault="006E786E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743EC9ED" w14:textId="77777777" w:rsidR="006E786E" w:rsidRPr="009F0623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9F0623">
        <w:rPr>
          <w:rFonts w:ascii="Arial" w:hAnsi="Arial" w:cs="Arial"/>
          <w:sz w:val="22"/>
          <w:szCs w:val="22"/>
          <w:lang w:val="pl-PL"/>
        </w:rPr>
        <w:t>zobowiązuję się</w:t>
      </w:r>
    </w:p>
    <w:p w14:paraId="27D57D2A" w14:textId="77777777" w:rsidR="006E786E" w:rsidRPr="009F0623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42F75AC" w14:textId="77777777" w:rsidR="006E786E" w:rsidRPr="009F0623" w:rsidRDefault="006E786E" w:rsidP="0067313B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9F0623">
        <w:rPr>
          <w:rFonts w:ascii="Arial" w:hAnsi="Arial" w:cs="Arial"/>
          <w:sz w:val="22"/>
          <w:szCs w:val="22"/>
        </w:rPr>
        <w:t xml:space="preserve">nie ujawniać nikomu i w żaden sposób oraz nie wykorzystywać  informacji, z którymi zapoznam się przy opracowywaniu zlecenia dla Sądu Okręgowego w Krakowie, w innym celu, niż to określono w umowie. </w:t>
      </w:r>
    </w:p>
    <w:p w14:paraId="6BC210E9" w14:textId="77777777" w:rsidR="006E786E" w:rsidRPr="009F0623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0F0FBB26" w14:textId="77777777" w:rsidR="006E786E" w:rsidRPr="009F0623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98B680F" w14:textId="77777777" w:rsidR="006E786E" w:rsidRPr="009F0623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9F0623">
        <w:rPr>
          <w:rFonts w:ascii="Arial" w:hAnsi="Arial" w:cs="Arial"/>
          <w:sz w:val="22"/>
          <w:szCs w:val="22"/>
          <w:lang w:val="pl-PL"/>
        </w:rPr>
        <w:t>Kraków, dnia ...................................................................</w:t>
      </w:r>
    </w:p>
    <w:p w14:paraId="2423FDB0" w14:textId="77777777" w:rsidR="006E786E" w:rsidRPr="003E2D5E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3E2D5E">
        <w:rPr>
          <w:rFonts w:ascii="Arial" w:hAnsi="Arial" w:cs="Arial"/>
          <w:sz w:val="22"/>
          <w:szCs w:val="22"/>
          <w:lang w:val="pl-PL"/>
        </w:rPr>
        <w:t>(data i podpis)</w:t>
      </w:r>
    </w:p>
    <w:p w14:paraId="13C8148B" w14:textId="77777777" w:rsidR="006E786E" w:rsidRPr="009F0623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DC8D689" w14:textId="77777777" w:rsidR="006E786E" w:rsidRPr="009F0623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CDB2EE5" w14:textId="77777777" w:rsidR="006E786E" w:rsidRPr="009F0623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9F0623">
        <w:rPr>
          <w:rFonts w:ascii="Arial" w:hAnsi="Arial" w:cs="Arial"/>
          <w:sz w:val="22"/>
          <w:szCs w:val="22"/>
          <w:lang w:val="pl-PL"/>
        </w:rPr>
        <w:t>Autentyczność podpisu potwierdzam</w:t>
      </w:r>
    </w:p>
    <w:p w14:paraId="1FA2DB0A" w14:textId="77777777" w:rsidR="006E786E" w:rsidRPr="009F0623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5B9CBED" w14:textId="77777777" w:rsidR="006E786E" w:rsidRPr="009F0623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03D10CE8" w14:textId="77777777" w:rsidR="006E786E" w:rsidRPr="003E2D5E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3E2D5E">
        <w:rPr>
          <w:rFonts w:ascii="Arial" w:hAnsi="Arial" w:cs="Arial"/>
          <w:sz w:val="22"/>
          <w:szCs w:val="22"/>
          <w:lang w:val="pl-PL"/>
        </w:rPr>
        <w:t>..........................................</w:t>
      </w:r>
    </w:p>
    <w:p w14:paraId="05E8D08A" w14:textId="77777777" w:rsidR="006E786E" w:rsidRPr="003E2D5E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3E2D5E">
        <w:rPr>
          <w:rFonts w:ascii="Arial" w:hAnsi="Arial" w:cs="Arial"/>
          <w:sz w:val="22"/>
          <w:szCs w:val="22"/>
          <w:lang w:val="pl-PL"/>
        </w:rPr>
        <w:t>(pieczęć imienna i datowany podpis)</w:t>
      </w:r>
    </w:p>
    <w:p w14:paraId="5F87782E" w14:textId="77777777" w:rsidR="001E72E9" w:rsidRPr="009C3B9C" w:rsidRDefault="001E72E9" w:rsidP="001E72E9">
      <w:pPr>
        <w:rPr>
          <w:rFonts w:ascii="Calibri" w:hAnsi="Calibri" w:cs="Calibri"/>
          <w:b/>
          <w:szCs w:val="24"/>
          <w:lang w:val="pl-PL"/>
        </w:rPr>
      </w:pPr>
    </w:p>
    <w:p w14:paraId="29AAE207" w14:textId="77777777" w:rsidR="009917E9" w:rsidRDefault="009917E9" w:rsidP="001E72E9">
      <w:pPr>
        <w:rPr>
          <w:rFonts w:ascii="Arial" w:hAnsi="Arial" w:cs="Arial"/>
          <w:b/>
          <w:lang w:val="pl-PL"/>
        </w:rPr>
      </w:pPr>
    </w:p>
    <w:p w14:paraId="7C041046" w14:textId="77777777" w:rsidR="009917E9" w:rsidRDefault="009917E9" w:rsidP="001E72E9">
      <w:pPr>
        <w:rPr>
          <w:rFonts w:ascii="Arial" w:hAnsi="Arial" w:cs="Arial"/>
          <w:b/>
          <w:lang w:val="pl-PL"/>
        </w:rPr>
      </w:pPr>
    </w:p>
    <w:p w14:paraId="3B117612" w14:textId="77777777" w:rsidR="009917E9" w:rsidRDefault="009917E9" w:rsidP="001E72E9">
      <w:pPr>
        <w:rPr>
          <w:rFonts w:ascii="Arial" w:hAnsi="Arial" w:cs="Arial"/>
          <w:b/>
          <w:lang w:val="pl-PL"/>
        </w:rPr>
      </w:pPr>
    </w:p>
    <w:p w14:paraId="0A46607A" w14:textId="77777777" w:rsidR="009917E9" w:rsidRDefault="009917E9" w:rsidP="001E72E9">
      <w:pPr>
        <w:rPr>
          <w:rFonts w:ascii="Arial" w:hAnsi="Arial" w:cs="Arial"/>
          <w:b/>
          <w:lang w:val="pl-PL"/>
        </w:rPr>
      </w:pPr>
    </w:p>
    <w:p w14:paraId="6B1A54E6" w14:textId="27EB55C6" w:rsidR="001E72E9" w:rsidRPr="008F1B2E" w:rsidRDefault="001E72E9" w:rsidP="001E72E9">
      <w:pPr>
        <w:rPr>
          <w:rFonts w:ascii="Arial" w:hAnsi="Arial" w:cs="Arial"/>
          <w:b/>
          <w:lang w:val="pl-PL"/>
        </w:rPr>
      </w:pPr>
      <w:r w:rsidRPr="008F1B2E">
        <w:rPr>
          <w:rFonts w:ascii="Arial" w:hAnsi="Arial" w:cs="Arial"/>
          <w:b/>
          <w:lang w:val="pl-PL"/>
        </w:rPr>
        <w:lastRenderedPageBreak/>
        <w:t xml:space="preserve">Załącznik nr </w:t>
      </w:r>
      <w:r>
        <w:rPr>
          <w:rFonts w:ascii="Arial" w:hAnsi="Arial" w:cs="Arial"/>
          <w:b/>
          <w:lang w:val="pl-PL"/>
        </w:rPr>
        <w:t>5</w:t>
      </w:r>
      <w:r w:rsidRPr="008F1B2E">
        <w:rPr>
          <w:rFonts w:ascii="Arial" w:hAnsi="Arial" w:cs="Arial"/>
          <w:b/>
          <w:lang w:val="pl-PL"/>
        </w:rPr>
        <w:t xml:space="preserve"> do umowy</w:t>
      </w:r>
    </w:p>
    <w:p w14:paraId="6C37F3BD" w14:textId="77777777" w:rsidR="001E72E9" w:rsidRPr="008F1B2E" w:rsidRDefault="001E72E9" w:rsidP="001E72E9">
      <w:pPr>
        <w:ind w:left="6372" w:firstLine="708"/>
        <w:rPr>
          <w:rFonts w:ascii="Arial" w:hAnsi="Arial" w:cs="Arial"/>
          <w:b/>
          <w:lang w:val="pl-PL"/>
        </w:rPr>
      </w:pPr>
    </w:p>
    <w:p w14:paraId="398E80FD" w14:textId="77777777" w:rsidR="001E72E9" w:rsidRPr="008F1B2E" w:rsidRDefault="001E72E9" w:rsidP="001E72E9">
      <w:pPr>
        <w:ind w:left="6372" w:firstLine="708"/>
        <w:rPr>
          <w:rFonts w:ascii="Arial" w:hAnsi="Arial" w:cs="Arial"/>
          <w:b/>
          <w:lang w:val="pl-PL"/>
        </w:rPr>
      </w:pPr>
    </w:p>
    <w:p w14:paraId="2AF72FF8" w14:textId="77777777" w:rsidR="001E72E9" w:rsidRPr="001C6232" w:rsidRDefault="001E72E9" w:rsidP="001E72E9">
      <w:pPr>
        <w:pStyle w:val="Tytu"/>
        <w:jc w:val="left"/>
        <w:rPr>
          <w:rFonts w:ascii="Arial" w:hAnsi="Arial" w:cs="Arial"/>
        </w:rPr>
      </w:pPr>
      <w:r w:rsidRPr="001C6232">
        <w:rPr>
          <w:rFonts w:ascii="Arial" w:hAnsi="Arial" w:cs="Arial"/>
        </w:rPr>
        <w:t>Kalkulacja cen w rozliczeniu miesięcznym.</w:t>
      </w:r>
    </w:p>
    <w:p w14:paraId="67F81090" w14:textId="77777777" w:rsidR="001E72E9" w:rsidRPr="008F1B2E" w:rsidRDefault="001E72E9" w:rsidP="001E72E9">
      <w:pPr>
        <w:rPr>
          <w:rFonts w:ascii="Arial" w:hAnsi="Arial" w:cs="Arial"/>
          <w:b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3121"/>
        <w:gridCol w:w="3276"/>
      </w:tblGrid>
      <w:tr w:rsidR="001E72E9" w:rsidRPr="001C6232" w14:paraId="0A5E7D39" w14:textId="77777777" w:rsidTr="00C51A98">
        <w:trPr>
          <w:trHeight w:val="1389"/>
        </w:trPr>
        <w:tc>
          <w:tcPr>
            <w:tcW w:w="13994" w:type="dxa"/>
            <w:gridSpan w:val="3"/>
            <w:shd w:val="clear" w:color="auto" w:fill="auto"/>
            <w:vAlign w:val="center"/>
          </w:tcPr>
          <w:p w14:paraId="32A04B7D" w14:textId="77777777" w:rsidR="001E72E9" w:rsidRPr="008F1B2E" w:rsidRDefault="001E72E9" w:rsidP="00C51A98">
            <w:pPr>
              <w:rPr>
                <w:rFonts w:ascii="Arial" w:hAnsi="Arial" w:cs="Arial"/>
                <w:b/>
                <w:szCs w:val="24"/>
                <w:lang w:val="pl-PL"/>
              </w:rPr>
            </w:pPr>
            <w:r w:rsidRPr="008F1B2E">
              <w:rPr>
                <w:rFonts w:ascii="Arial" w:hAnsi="Arial" w:cs="Arial"/>
                <w:szCs w:val="24"/>
                <w:lang w:val="pl-PL"/>
              </w:rPr>
              <w:t xml:space="preserve">MIESIĘCZNE WYNAGRODZENIE BRUTTO WYKONAWCY (WYNIKAJĄCE Z OFERTY – suma kwot poniższych składników)– </w:t>
            </w:r>
            <w:r w:rsidRPr="008F1B2E">
              <w:rPr>
                <w:rFonts w:ascii="Arial" w:hAnsi="Arial" w:cs="Arial"/>
                <w:b/>
                <w:szCs w:val="24"/>
                <w:lang w:val="pl-PL"/>
              </w:rPr>
              <w:t xml:space="preserve"> </w:t>
            </w:r>
          </w:p>
          <w:p w14:paraId="4A7CD8D2" w14:textId="77777777" w:rsidR="001E72E9" w:rsidRPr="008F1B2E" w:rsidRDefault="001E72E9" w:rsidP="00C51A98">
            <w:pPr>
              <w:rPr>
                <w:rFonts w:ascii="Arial" w:hAnsi="Arial" w:cs="Arial"/>
                <w:szCs w:val="24"/>
                <w:lang w:val="pl-PL"/>
              </w:rPr>
            </w:pPr>
          </w:p>
          <w:p w14:paraId="3296C509" w14:textId="77777777" w:rsidR="001E72E9" w:rsidRPr="001C6232" w:rsidRDefault="001E72E9" w:rsidP="00C51A98">
            <w:pPr>
              <w:rPr>
                <w:rFonts w:ascii="Arial" w:hAnsi="Arial" w:cs="Arial"/>
                <w:szCs w:val="24"/>
              </w:rPr>
            </w:pPr>
            <w:r w:rsidRPr="001C6232">
              <w:rPr>
                <w:rFonts w:ascii="Arial" w:hAnsi="Arial" w:cs="Arial"/>
                <w:szCs w:val="24"/>
              </w:rPr>
              <w:t>……………………………………………………. ZŁ BRUTTO</w:t>
            </w:r>
          </w:p>
          <w:p w14:paraId="5D11AE74" w14:textId="77777777" w:rsidR="001E72E9" w:rsidRPr="001C6232" w:rsidRDefault="001E72E9" w:rsidP="00C51A98">
            <w:pPr>
              <w:rPr>
                <w:rFonts w:ascii="Arial" w:hAnsi="Arial" w:cs="Arial"/>
                <w:szCs w:val="24"/>
              </w:rPr>
            </w:pPr>
          </w:p>
        </w:tc>
      </w:tr>
      <w:tr w:rsidR="001E72E9" w:rsidRPr="00F56428" w14:paraId="3E698AF7" w14:textId="77777777" w:rsidTr="00C51A98">
        <w:tc>
          <w:tcPr>
            <w:tcW w:w="4664" w:type="dxa"/>
            <w:shd w:val="clear" w:color="auto" w:fill="auto"/>
            <w:vAlign w:val="center"/>
          </w:tcPr>
          <w:p w14:paraId="65F6A874" w14:textId="77777777" w:rsidR="001E72E9" w:rsidRPr="008F1B2E" w:rsidRDefault="001E72E9" w:rsidP="00C51A98">
            <w:pPr>
              <w:rPr>
                <w:rFonts w:ascii="Arial" w:hAnsi="Arial" w:cs="Arial"/>
                <w:szCs w:val="24"/>
                <w:lang w:val="pl-PL"/>
              </w:rPr>
            </w:pPr>
            <w:r w:rsidRPr="008F1B2E">
              <w:rPr>
                <w:rFonts w:ascii="Arial" w:hAnsi="Arial" w:cs="Arial"/>
                <w:szCs w:val="24"/>
                <w:lang w:val="pl-PL"/>
              </w:rPr>
              <w:t>Koszty związane z zatrudnieniem pracowników do realizacji Umowy (zł brutto)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42A9658C" w14:textId="77777777" w:rsidR="001E72E9" w:rsidRPr="008F1B2E" w:rsidRDefault="001E72E9" w:rsidP="00C51A98">
            <w:pPr>
              <w:rPr>
                <w:rFonts w:ascii="Arial" w:hAnsi="Arial" w:cs="Arial"/>
                <w:szCs w:val="24"/>
                <w:lang w:val="pl-PL"/>
              </w:rPr>
            </w:pPr>
            <w:r w:rsidRPr="008F1B2E">
              <w:rPr>
                <w:rFonts w:ascii="Arial" w:hAnsi="Arial" w:cs="Arial"/>
                <w:szCs w:val="24"/>
                <w:lang w:val="pl-PL"/>
              </w:rPr>
              <w:t>Materiały i inne koszty związane z realizacją Umowy (zł brutto)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77A98BEA" w14:textId="77777777" w:rsidR="001E72E9" w:rsidRPr="008F1B2E" w:rsidRDefault="001E72E9" w:rsidP="00C51A98">
            <w:pPr>
              <w:rPr>
                <w:rFonts w:ascii="Arial" w:hAnsi="Arial" w:cs="Arial"/>
                <w:szCs w:val="24"/>
                <w:lang w:val="pl-PL"/>
              </w:rPr>
            </w:pPr>
            <w:r w:rsidRPr="008F1B2E">
              <w:rPr>
                <w:rFonts w:ascii="Arial" w:hAnsi="Arial" w:cs="Arial"/>
                <w:szCs w:val="24"/>
                <w:lang w:val="pl-PL"/>
              </w:rPr>
              <w:t>Pozostałe składniki wynagrodzenia Wykonawcy (brutto)</w:t>
            </w:r>
          </w:p>
        </w:tc>
      </w:tr>
      <w:tr w:rsidR="001E72E9" w:rsidRPr="001C6232" w14:paraId="729A3127" w14:textId="77777777" w:rsidTr="00C51A98">
        <w:trPr>
          <w:trHeight w:val="2053"/>
        </w:trPr>
        <w:tc>
          <w:tcPr>
            <w:tcW w:w="4664" w:type="dxa"/>
            <w:shd w:val="clear" w:color="auto" w:fill="auto"/>
            <w:vAlign w:val="center"/>
          </w:tcPr>
          <w:p w14:paraId="7205026A" w14:textId="77777777" w:rsidR="001E72E9" w:rsidRPr="001C6232" w:rsidRDefault="001E72E9" w:rsidP="00C51A98">
            <w:pPr>
              <w:rPr>
                <w:rFonts w:ascii="Arial" w:hAnsi="Arial" w:cs="Arial"/>
                <w:szCs w:val="24"/>
              </w:rPr>
            </w:pPr>
            <w:r w:rsidRPr="001C6232">
              <w:rPr>
                <w:rFonts w:ascii="Arial" w:hAnsi="Arial" w:cs="Arial"/>
                <w:szCs w:val="24"/>
              </w:rPr>
              <w:t>………………………………… zł brutto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453A90CC" w14:textId="77777777" w:rsidR="001E72E9" w:rsidRPr="001C6232" w:rsidRDefault="001E72E9" w:rsidP="00C51A98">
            <w:pPr>
              <w:rPr>
                <w:rFonts w:ascii="Arial" w:hAnsi="Arial" w:cs="Arial"/>
                <w:szCs w:val="24"/>
              </w:rPr>
            </w:pPr>
            <w:r w:rsidRPr="001C6232">
              <w:rPr>
                <w:rFonts w:ascii="Arial" w:hAnsi="Arial" w:cs="Arial"/>
                <w:szCs w:val="24"/>
              </w:rPr>
              <w:t>………………………………. zł brutto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72D1B859" w14:textId="77777777" w:rsidR="001E72E9" w:rsidRPr="001C6232" w:rsidRDefault="001E72E9" w:rsidP="00C51A98">
            <w:pPr>
              <w:rPr>
                <w:rFonts w:ascii="Arial" w:hAnsi="Arial" w:cs="Arial"/>
                <w:szCs w:val="24"/>
              </w:rPr>
            </w:pPr>
            <w:r w:rsidRPr="001C6232">
              <w:rPr>
                <w:rFonts w:ascii="Arial" w:hAnsi="Arial" w:cs="Arial"/>
                <w:szCs w:val="24"/>
              </w:rPr>
              <w:t>…………………………………. zł brutto</w:t>
            </w:r>
          </w:p>
        </w:tc>
      </w:tr>
    </w:tbl>
    <w:p w14:paraId="205CAB11" w14:textId="77777777" w:rsidR="001E72E9" w:rsidRPr="001C6232" w:rsidRDefault="001E72E9" w:rsidP="001E72E9">
      <w:pPr>
        <w:rPr>
          <w:rFonts w:ascii="Arial" w:hAnsi="Arial" w:cs="Arial"/>
          <w:szCs w:val="24"/>
        </w:rPr>
      </w:pPr>
    </w:p>
    <w:p w14:paraId="1E1B756F" w14:textId="77777777" w:rsidR="001E72E9" w:rsidRPr="001C6232" w:rsidRDefault="001E72E9" w:rsidP="001E72E9">
      <w:pPr>
        <w:rPr>
          <w:rFonts w:ascii="Arial" w:hAnsi="Arial" w:cs="Arial"/>
          <w:szCs w:val="24"/>
        </w:rPr>
      </w:pPr>
    </w:p>
    <w:p w14:paraId="1E74D707" w14:textId="77777777" w:rsidR="001E72E9" w:rsidRPr="001C6232" w:rsidRDefault="001E72E9" w:rsidP="001E72E9">
      <w:pPr>
        <w:rPr>
          <w:rFonts w:ascii="Arial" w:hAnsi="Arial" w:cs="Arial"/>
          <w:szCs w:val="24"/>
        </w:rPr>
      </w:pPr>
      <w:r w:rsidRPr="001C6232">
        <w:rPr>
          <w:rFonts w:ascii="Arial" w:hAnsi="Arial" w:cs="Arial"/>
          <w:szCs w:val="24"/>
        </w:rPr>
        <w:t>…………………………………………………</w:t>
      </w:r>
    </w:p>
    <w:p w14:paraId="0369E7C3" w14:textId="77777777" w:rsidR="001E72E9" w:rsidRPr="001C6232" w:rsidRDefault="001E72E9" w:rsidP="001E72E9">
      <w:pPr>
        <w:rPr>
          <w:rFonts w:ascii="Arial" w:hAnsi="Arial" w:cs="Arial"/>
          <w:szCs w:val="24"/>
        </w:rPr>
      </w:pPr>
      <w:r w:rsidRPr="001C6232">
        <w:rPr>
          <w:rFonts w:ascii="Arial" w:hAnsi="Arial" w:cs="Arial"/>
          <w:szCs w:val="24"/>
        </w:rPr>
        <w:t>podpis Wykonawcy</w:t>
      </w:r>
    </w:p>
    <w:p w14:paraId="675709E0" w14:textId="77777777" w:rsidR="001E72E9" w:rsidRPr="001C6232" w:rsidRDefault="001E72E9" w:rsidP="001E72E9">
      <w:pPr>
        <w:rPr>
          <w:rFonts w:ascii="Arial" w:hAnsi="Arial" w:cs="Arial"/>
          <w:sz w:val="18"/>
          <w:szCs w:val="18"/>
        </w:rPr>
        <w:sectPr w:rsidR="001E72E9" w:rsidRPr="001C6232" w:rsidSect="008F1B2E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/>
          <w:pgMar w:top="993" w:right="1134" w:bottom="1134" w:left="1134" w:header="0" w:footer="0" w:gutter="0"/>
          <w:pgNumType w:start="1"/>
          <w:cols w:space="708"/>
        </w:sectPr>
      </w:pPr>
    </w:p>
    <w:p w14:paraId="1122B52A" w14:textId="77777777" w:rsidR="001E72E9" w:rsidRPr="001C6232" w:rsidRDefault="001E72E9" w:rsidP="001E72E9">
      <w:pPr>
        <w:rPr>
          <w:b/>
        </w:rPr>
      </w:pPr>
      <w:r>
        <w:rPr>
          <w:b/>
        </w:rPr>
        <w:lastRenderedPageBreak/>
        <w:t xml:space="preserve">Załącznik nr 6 </w:t>
      </w:r>
      <w:r w:rsidRPr="001C6232">
        <w:rPr>
          <w:b/>
        </w:rPr>
        <w:t>do Umowy</w:t>
      </w:r>
    </w:p>
    <w:p w14:paraId="7B8CB71D" w14:textId="77777777" w:rsidR="001E72E9" w:rsidRPr="008F1B2E" w:rsidRDefault="001E72E9" w:rsidP="001E72E9">
      <w:pPr>
        <w:rPr>
          <w:b/>
          <w:lang w:val="pl-PL"/>
        </w:rPr>
      </w:pPr>
      <w:r w:rsidRPr="008F1B2E">
        <w:rPr>
          <w:b/>
          <w:lang w:val="pl-PL"/>
        </w:rPr>
        <w:t>WYKAZ OSÓB ZATRUDNIONYCH NA UMOWĘ O PRACĘ REALIZUJĄCYCH ZAMÓWIENIE</w:t>
      </w:r>
    </w:p>
    <w:tbl>
      <w:tblPr>
        <w:tblW w:w="154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191"/>
        <w:gridCol w:w="1274"/>
        <w:gridCol w:w="1590"/>
        <w:gridCol w:w="1690"/>
        <w:gridCol w:w="1190"/>
        <w:gridCol w:w="1766"/>
        <w:gridCol w:w="1443"/>
        <w:gridCol w:w="1729"/>
        <w:gridCol w:w="2007"/>
      </w:tblGrid>
      <w:tr w:rsidR="001E72E9" w:rsidRPr="001C6232" w14:paraId="1F12E38D" w14:textId="77777777" w:rsidTr="00C51A98">
        <w:trPr>
          <w:trHeight w:val="1340"/>
        </w:trPr>
        <w:tc>
          <w:tcPr>
            <w:tcW w:w="543" w:type="dxa"/>
            <w:shd w:val="clear" w:color="auto" w:fill="auto"/>
            <w:vAlign w:val="center"/>
          </w:tcPr>
          <w:p w14:paraId="6059CFD7" w14:textId="77777777" w:rsidR="001E72E9" w:rsidRPr="001C6232" w:rsidRDefault="001E72E9" w:rsidP="00C51A98">
            <w:pPr>
              <w:jc w:val="center"/>
            </w:pPr>
            <w:r w:rsidRPr="001C6232">
              <w:t>Lp.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70875221" w14:textId="77777777" w:rsidR="001E72E9" w:rsidRPr="008F1B2E" w:rsidRDefault="001E72E9" w:rsidP="00C51A98">
            <w:pPr>
              <w:jc w:val="center"/>
              <w:rPr>
                <w:lang w:val="pl-PL"/>
              </w:rPr>
            </w:pPr>
            <w:r w:rsidRPr="008F1B2E">
              <w:rPr>
                <w:lang w:val="pl-PL"/>
              </w:rPr>
              <w:t>Imię i nazwisko osoby zatrudnionej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1266B2D4" w14:textId="77777777" w:rsidR="001E72E9" w:rsidRPr="008F1B2E" w:rsidRDefault="001E72E9" w:rsidP="00C51A98">
            <w:pPr>
              <w:jc w:val="center"/>
              <w:rPr>
                <w:lang w:val="pl-PL"/>
              </w:rPr>
            </w:pPr>
          </w:p>
          <w:p w14:paraId="08E725CB" w14:textId="77777777" w:rsidR="001E72E9" w:rsidRPr="001C6232" w:rsidRDefault="001E72E9" w:rsidP="00C51A98">
            <w:pPr>
              <w:jc w:val="center"/>
            </w:pPr>
            <w:r w:rsidRPr="001C6232">
              <w:t>Data zawarcia umowy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26A187C2" w14:textId="77777777" w:rsidR="001E72E9" w:rsidRPr="008F1B2E" w:rsidRDefault="001E72E9" w:rsidP="00C51A98">
            <w:pPr>
              <w:jc w:val="center"/>
              <w:rPr>
                <w:lang w:val="pl-PL"/>
              </w:rPr>
            </w:pPr>
            <w:r w:rsidRPr="008F1B2E">
              <w:rPr>
                <w:lang w:val="pl-PL"/>
              </w:rPr>
              <w:t>Czas trwania umowy</w:t>
            </w:r>
          </w:p>
          <w:p w14:paraId="1DE1DAFF" w14:textId="77777777" w:rsidR="001E72E9" w:rsidRPr="008F1B2E" w:rsidRDefault="001E72E9" w:rsidP="00C51A98">
            <w:pPr>
              <w:jc w:val="center"/>
              <w:rPr>
                <w:b/>
                <w:lang w:val="pl-PL"/>
              </w:rPr>
            </w:pPr>
            <w:r w:rsidRPr="008F1B2E">
              <w:rPr>
                <w:b/>
                <w:lang w:val="pl-PL"/>
              </w:rPr>
              <w:t>określony /nieokreślony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7C9B20FB" w14:textId="77777777" w:rsidR="001E72E9" w:rsidRPr="001C6232" w:rsidRDefault="001E72E9" w:rsidP="00C51A98">
            <w:pPr>
              <w:jc w:val="center"/>
            </w:pPr>
            <w:r w:rsidRPr="008F1B2E">
              <w:rPr>
                <w:lang w:val="pl-PL"/>
              </w:rPr>
              <w:t xml:space="preserve">Minimalne wynagrodzenie zg. z Rozp.Rady Ministr. </w:t>
            </w:r>
            <w:r w:rsidRPr="001C6232">
              <w:t>(</w:t>
            </w:r>
            <w:r w:rsidRPr="001C6232">
              <w:rPr>
                <w:b/>
              </w:rPr>
              <w:t>TAK/NIE</w:t>
            </w:r>
            <w:r w:rsidRPr="001C6232">
              <w:t>)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64D2DCC" w14:textId="77777777" w:rsidR="001E72E9" w:rsidRPr="001C6232" w:rsidRDefault="001E72E9" w:rsidP="00C51A98">
            <w:pPr>
              <w:jc w:val="center"/>
            </w:pPr>
            <w:r w:rsidRPr="001C6232">
              <w:t>Wymiar czasu pracy</w:t>
            </w:r>
          </w:p>
        </w:tc>
        <w:tc>
          <w:tcPr>
            <w:tcW w:w="1766" w:type="dxa"/>
            <w:shd w:val="clear" w:color="auto" w:fill="auto"/>
            <w:vAlign w:val="center"/>
          </w:tcPr>
          <w:p w14:paraId="39E2EB9D" w14:textId="77777777" w:rsidR="001E72E9" w:rsidRPr="008F1B2E" w:rsidRDefault="001E72E9" w:rsidP="00C51A98">
            <w:pPr>
              <w:jc w:val="center"/>
              <w:rPr>
                <w:lang w:val="pl-PL"/>
              </w:rPr>
            </w:pPr>
            <w:r w:rsidRPr="008F1B2E">
              <w:rPr>
                <w:lang w:val="pl-PL"/>
              </w:rPr>
              <w:t>Rodzaj i wysokość składki do ZUS (emerytalna, rentowa, wypadkowa, fundusz pracy, FGŚP)</w:t>
            </w:r>
          </w:p>
        </w:tc>
        <w:tc>
          <w:tcPr>
            <w:tcW w:w="1443" w:type="dxa"/>
            <w:shd w:val="clear" w:color="auto" w:fill="auto"/>
            <w:vAlign w:val="center"/>
          </w:tcPr>
          <w:p w14:paraId="5175AD37" w14:textId="77777777" w:rsidR="001E72E9" w:rsidRPr="008F1B2E" w:rsidRDefault="001E72E9" w:rsidP="00C51A98">
            <w:pPr>
              <w:jc w:val="center"/>
              <w:rPr>
                <w:lang w:val="pl-PL"/>
              </w:rPr>
            </w:pPr>
            <w:r w:rsidRPr="008F1B2E">
              <w:rPr>
                <w:lang w:val="pl-PL"/>
              </w:rPr>
              <w:t>Pracownicze Plany Kapitałowe</w:t>
            </w:r>
          </w:p>
          <w:p w14:paraId="2A830640" w14:textId="77777777" w:rsidR="001E72E9" w:rsidRPr="008F1B2E" w:rsidRDefault="001E72E9" w:rsidP="00C51A98">
            <w:pPr>
              <w:jc w:val="center"/>
              <w:rPr>
                <w:lang w:val="pl-PL"/>
              </w:rPr>
            </w:pPr>
            <w:r w:rsidRPr="008F1B2E">
              <w:rPr>
                <w:lang w:val="pl-PL"/>
              </w:rPr>
              <w:t>(</w:t>
            </w:r>
            <w:r w:rsidRPr="008F1B2E">
              <w:rPr>
                <w:b/>
                <w:lang w:val="pl-PL"/>
              </w:rPr>
              <w:t>TAK/NIE</w:t>
            </w:r>
            <w:r w:rsidRPr="008F1B2E">
              <w:rPr>
                <w:lang w:val="pl-PL"/>
              </w:rPr>
              <w:t>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F9394F8" w14:textId="77777777" w:rsidR="001E72E9" w:rsidRPr="001C6232" w:rsidRDefault="001E72E9" w:rsidP="00C51A98">
            <w:pPr>
              <w:jc w:val="center"/>
            </w:pPr>
            <w:r w:rsidRPr="001C6232">
              <w:t>Pracownicze Plany Kapitałowe</w:t>
            </w:r>
          </w:p>
          <w:p w14:paraId="5BC6F87C" w14:textId="77777777" w:rsidR="001E72E9" w:rsidRPr="001C6232" w:rsidRDefault="001E72E9" w:rsidP="00C51A98">
            <w:pPr>
              <w:jc w:val="center"/>
            </w:pPr>
            <w:r w:rsidRPr="001C6232">
              <w:t>(składka 1,5%-4%)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7B3799C4" w14:textId="77777777" w:rsidR="001E72E9" w:rsidRPr="001C6232" w:rsidRDefault="001E72E9" w:rsidP="00C51A98">
            <w:pPr>
              <w:jc w:val="center"/>
            </w:pPr>
            <w:r w:rsidRPr="001C6232">
              <w:t>Zakres obowiązków</w:t>
            </w:r>
          </w:p>
        </w:tc>
      </w:tr>
      <w:tr w:rsidR="001E72E9" w:rsidRPr="001C6232" w14:paraId="535106BF" w14:textId="77777777" w:rsidTr="00C51A98">
        <w:trPr>
          <w:trHeight w:val="659"/>
        </w:trPr>
        <w:tc>
          <w:tcPr>
            <w:tcW w:w="543" w:type="dxa"/>
            <w:shd w:val="clear" w:color="auto" w:fill="auto"/>
            <w:vAlign w:val="center"/>
          </w:tcPr>
          <w:p w14:paraId="32B048B4" w14:textId="77777777" w:rsidR="001E72E9" w:rsidRPr="001C6232" w:rsidRDefault="001E72E9" w:rsidP="00C51A98">
            <w:pPr>
              <w:jc w:val="center"/>
            </w:pPr>
            <w:r w:rsidRPr="001C6232">
              <w:t>1.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2FE1E8E0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274" w:type="dxa"/>
            <w:shd w:val="clear" w:color="auto" w:fill="auto"/>
          </w:tcPr>
          <w:p w14:paraId="08AF97CB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14:paraId="535F05FC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7F757A12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58D90976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194CD6B3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33D55AE8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1B0D53DF" w14:textId="77777777" w:rsidR="001E72E9" w:rsidRPr="001C6232" w:rsidRDefault="001E72E9" w:rsidP="00C51A98">
            <w:pPr>
              <w:jc w:val="center"/>
            </w:pPr>
          </w:p>
        </w:tc>
        <w:tc>
          <w:tcPr>
            <w:tcW w:w="2007" w:type="dxa"/>
            <w:shd w:val="clear" w:color="auto" w:fill="auto"/>
          </w:tcPr>
          <w:p w14:paraId="69574077" w14:textId="77777777" w:rsidR="001E72E9" w:rsidRPr="001C6232" w:rsidRDefault="001E72E9" w:rsidP="00C51A98">
            <w:pPr>
              <w:jc w:val="center"/>
            </w:pPr>
          </w:p>
        </w:tc>
      </w:tr>
      <w:tr w:rsidR="001E72E9" w:rsidRPr="001C6232" w14:paraId="15CA7D06" w14:textId="77777777" w:rsidTr="00C51A98">
        <w:trPr>
          <w:trHeight w:val="659"/>
        </w:trPr>
        <w:tc>
          <w:tcPr>
            <w:tcW w:w="543" w:type="dxa"/>
            <w:shd w:val="clear" w:color="auto" w:fill="auto"/>
            <w:vAlign w:val="center"/>
          </w:tcPr>
          <w:p w14:paraId="667CAE58" w14:textId="77777777" w:rsidR="001E72E9" w:rsidRPr="001C6232" w:rsidRDefault="001E72E9" w:rsidP="00C51A98">
            <w:pPr>
              <w:jc w:val="center"/>
            </w:pPr>
            <w:r w:rsidRPr="001C6232">
              <w:t>2.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58394174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274" w:type="dxa"/>
            <w:shd w:val="clear" w:color="auto" w:fill="auto"/>
          </w:tcPr>
          <w:p w14:paraId="2790F707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14:paraId="7F6192FE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5D51171A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0AF031F7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3BB98B53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5822CAA3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49C4C71A" w14:textId="77777777" w:rsidR="001E72E9" w:rsidRPr="001C6232" w:rsidRDefault="001E72E9" w:rsidP="00C51A98">
            <w:pPr>
              <w:jc w:val="center"/>
            </w:pPr>
          </w:p>
        </w:tc>
        <w:tc>
          <w:tcPr>
            <w:tcW w:w="2007" w:type="dxa"/>
            <w:shd w:val="clear" w:color="auto" w:fill="auto"/>
          </w:tcPr>
          <w:p w14:paraId="1D16FBE7" w14:textId="77777777" w:rsidR="001E72E9" w:rsidRPr="001C6232" w:rsidRDefault="001E72E9" w:rsidP="00C51A98">
            <w:pPr>
              <w:jc w:val="center"/>
            </w:pPr>
          </w:p>
        </w:tc>
      </w:tr>
      <w:tr w:rsidR="001E72E9" w:rsidRPr="001C6232" w14:paraId="7BB8A041" w14:textId="77777777" w:rsidTr="00C51A98">
        <w:trPr>
          <w:trHeight w:val="659"/>
        </w:trPr>
        <w:tc>
          <w:tcPr>
            <w:tcW w:w="543" w:type="dxa"/>
            <w:shd w:val="clear" w:color="auto" w:fill="auto"/>
            <w:vAlign w:val="center"/>
          </w:tcPr>
          <w:p w14:paraId="142B1A30" w14:textId="77777777" w:rsidR="001E72E9" w:rsidRPr="001C6232" w:rsidRDefault="001E72E9" w:rsidP="00C51A98">
            <w:pPr>
              <w:jc w:val="center"/>
            </w:pPr>
            <w:r w:rsidRPr="001C6232">
              <w:t>3.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54985018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274" w:type="dxa"/>
            <w:shd w:val="clear" w:color="auto" w:fill="auto"/>
          </w:tcPr>
          <w:p w14:paraId="72458C72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14:paraId="7129E88C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6FCB3BDE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62C49AF9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2B7A2EE1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09654136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0C83756F" w14:textId="77777777" w:rsidR="001E72E9" w:rsidRPr="001C6232" w:rsidRDefault="001E72E9" w:rsidP="00C51A98">
            <w:pPr>
              <w:jc w:val="center"/>
            </w:pPr>
          </w:p>
        </w:tc>
        <w:tc>
          <w:tcPr>
            <w:tcW w:w="2007" w:type="dxa"/>
            <w:shd w:val="clear" w:color="auto" w:fill="auto"/>
          </w:tcPr>
          <w:p w14:paraId="2A3CDB5F" w14:textId="77777777" w:rsidR="001E72E9" w:rsidRPr="001C6232" w:rsidRDefault="001E72E9" w:rsidP="00C51A98">
            <w:pPr>
              <w:jc w:val="center"/>
            </w:pPr>
          </w:p>
        </w:tc>
      </w:tr>
      <w:tr w:rsidR="001E72E9" w:rsidRPr="001C6232" w14:paraId="14E8AC89" w14:textId="77777777" w:rsidTr="00C51A98">
        <w:trPr>
          <w:trHeight w:val="659"/>
        </w:trPr>
        <w:tc>
          <w:tcPr>
            <w:tcW w:w="543" w:type="dxa"/>
            <w:shd w:val="clear" w:color="auto" w:fill="auto"/>
            <w:vAlign w:val="center"/>
          </w:tcPr>
          <w:p w14:paraId="74E8C829" w14:textId="77777777" w:rsidR="001E72E9" w:rsidRPr="001C6232" w:rsidRDefault="001E72E9" w:rsidP="00C51A98">
            <w:pPr>
              <w:jc w:val="center"/>
            </w:pPr>
            <w:r w:rsidRPr="001C6232">
              <w:t>4.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2153B220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274" w:type="dxa"/>
            <w:shd w:val="clear" w:color="auto" w:fill="auto"/>
          </w:tcPr>
          <w:p w14:paraId="22E53863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14:paraId="4EB101BC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779C65FB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46014279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395FF233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30DB6AFD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6CA44B4B" w14:textId="77777777" w:rsidR="001E72E9" w:rsidRPr="001C6232" w:rsidRDefault="001E72E9" w:rsidP="00C51A98">
            <w:pPr>
              <w:jc w:val="center"/>
            </w:pPr>
          </w:p>
        </w:tc>
        <w:tc>
          <w:tcPr>
            <w:tcW w:w="2007" w:type="dxa"/>
            <w:shd w:val="clear" w:color="auto" w:fill="auto"/>
          </w:tcPr>
          <w:p w14:paraId="75E95ED9" w14:textId="77777777" w:rsidR="001E72E9" w:rsidRPr="001C6232" w:rsidRDefault="001E72E9" w:rsidP="00C51A98">
            <w:pPr>
              <w:jc w:val="center"/>
            </w:pPr>
          </w:p>
        </w:tc>
      </w:tr>
      <w:tr w:rsidR="001E72E9" w:rsidRPr="001C6232" w14:paraId="74F106EC" w14:textId="77777777" w:rsidTr="00C51A98">
        <w:trPr>
          <w:trHeight w:val="659"/>
        </w:trPr>
        <w:tc>
          <w:tcPr>
            <w:tcW w:w="543" w:type="dxa"/>
            <w:shd w:val="clear" w:color="auto" w:fill="auto"/>
            <w:vAlign w:val="center"/>
          </w:tcPr>
          <w:p w14:paraId="3D2FC76E" w14:textId="77777777" w:rsidR="001E72E9" w:rsidRPr="001C6232" w:rsidRDefault="001E72E9" w:rsidP="00C51A98">
            <w:pPr>
              <w:jc w:val="center"/>
            </w:pPr>
            <w:r w:rsidRPr="001C6232">
              <w:t>5.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6D02A19F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274" w:type="dxa"/>
            <w:shd w:val="clear" w:color="auto" w:fill="auto"/>
          </w:tcPr>
          <w:p w14:paraId="18FF48BA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14:paraId="1495B3B5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4E1BD9B4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1D7BBC03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2EE88EF7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2AC16556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58595248" w14:textId="77777777" w:rsidR="001E72E9" w:rsidRPr="001C6232" w:rsidRDefault="001E72E9" w:rsidP="00C51A98">
            <w:pPr>
              <w:jc w:val="center"/>
            </w:pPr>
          </w:p>
        </w:tc>
        <w:tc>
          <w:tcPr>
            <w:tcW w:w="2007" w:type="dxa"/>
            <w:shd w:val="clear" w:color="auto" w:fill="auto"/>
          </w:tcPr>
          <w:p w14:paraId="75B67D47" w14:textId="77777777" w:rsidR="001E72E9" w:rsidRPr="001C6232" w:rsidRDefault="001E72E9" w:rsidP="00C51A98">
            <w:pPr>
              <w:jc w:val="center"/>
            </w:pPr>
          </w:p>
        </w:tc>
      </w:tr>
      <w:tr w:rsidR="001E72E9" w:rsidRPr="001C6232" w14:paraId="3069380F" w14:textId="77777777" w:rsidTr="00C51A98">
        <w:trPr>
          <w:trHeight w:val="659"/>
        </w:trPr>
        <w:tc>
          <w:tcPr>
            <w:tcW w:w="543" w:type="dxa"/>
            <w:shd w:val="clear" w:color="auto" w:fill="auto"/>
            <w:vAlign w:val="center"/>
          </w:tcPr>
          <w:p w14:paraId="5DA38EEF" w14:textId="77777777" w:rsidR="001E72E9" w:rsidRPr="001C6232" w:rsidRDefault="001E72E9" w:rsidP="00C51A98">
            <w:pPr>
              <w:jc w:val="center"/>
            </w:pPr>
            <w:r w:rsidRPr="001C6232">
              <w:t>6.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66AF42C2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274" w:type="dxa"/>
            <w:shd w:val="clear" w:color="auto" w:fill="auto"/>
          </w:tcPr>
          <w:p w14:paraId="6CA107CE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14:paraId="78B56949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629514AC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0C46EDC5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181C4588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0FA43745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29E902C5" w14:textId="77777777" w:rsidR="001E72E9" w:rsidRPr="001C6232" w:rsidRDefault="001E72E9" w:rsidP="00C51A98">
            <w:pPr>
              <w:jc w:val="center"/>
            </w:pPr>
          </w:p>
        </w:tc>
        <w:tc>
          <w:tcPr>
            <w:tcW w:w="2007" w:type="dxa"/>
            <w:shd w:val="clear" w:color="auto" w:fill="auto"/>
          </w:tcPr>
          <w:p w14:paraId="6B1C1BF3" w14:textId="77777777" w:rsidR="001E72E9" w:rsidRPr="001C6232" w:rsidRDefault="001E72E9" w:rsidP="00C51A98">
            <w:pPr>
              <w:jc w:val="center"/>
            </w:pPr>
          </w:p>
        </w:tc>
      </w:tr>
      <w:tr w:rsidR="001E72E9" w:rsidRPr="001C6232" w14:paraId="17D70D02" w14:textId="77777777" w:rsidTr="00C51A98">
        <w:trPr>
          <w:trHeight w:val="659"/>
        </w:trPr>
        <w:tc>
          <w:tcPr>
            <w:tcW w:w="543" w:type="dxa"/>
            <w:shd w:val="clear" w:color="auto" w:fill="auto"/>
            <w:vAlign w:val="center"/>
          </w:tcPr>
          <w:p w14:paraId="4F9857D0" w14:textId="77777777" w:rsidR="001E72E9" w:rsidRPr="001C6232" w:rsidRDefault="001E72E9" w:rsidP="00C51A98">
            <w:pPr>
              <w:jc w:val="center"/>
            </w:pPr>
            <w:r w:rsidRPr="001C6232">
              <w:t>7.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226DA187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274" w:type="dxa"/>
            <w:shd w:val="clear" w:color="auto" w:fill="auto"/>
          </w:tcPr>
          <w:p w14:paraId="62DA7F26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14:paraId="734CBD1A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61FF88A7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232A5266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29A7E3D4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28DC0E83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1D2590E8" w14:textId="77777777" w:rsidR="001E72E9" w:rsidRPr="001C6232" w:rsidRDefault="001E72E9" w:rsidP="00C51A98">
            <w:pPr>
              <w:jc w:val="center"/>
            </w:pPr>
          </w:p>
        </w:tc>
        <w:tc>
          <w:tcPr>
            <w:tcW w:w="2007" w:type="dxa"/>
            <w:shd w:val="clear" w:color="auto" w:fill="auto"/>
          </w:tcPr>
          <w:p w14:paraId="4534DB8A" w14:textId="77777777" w:rsidR="001E72E9" w:rsidRPr="001C6232" w:rsidRDefault="001E72E9" w:rsidP="00C51A98">
            <w:pPr>
              <w:jc w:val="center"/>
            </w:pPr>
          </w:p>
        </w:tc>
      </w:tr>
      <w:tr w:rsidR="001E72E9" w:rsidRPr="001C6232" w14:paraId="66DB9124" w14:textId="77777777" w:rsidTr="00C51A98">
        <w:trPr>
          <w:trHeight w:val="659"/>
        </w:trPr>
        <w:tc>
          <w:tcPr>
            <w:tcW w:w="543" w:type="dxa"/>
            <w:shd w:val="clear" w:color="auto" w:fill="auto"/>
            <w:vAlign w:val="center"/>
          </w:tcPr>
          <w:p w14:paraId="301AD155" w14:textId="77777777" w:rsidR="001E72E9" w:rsidRPr="001C6232" w:rsidRDefault="001E72E9" w:rsidP="00C51A98">
            <w:pPr>
              <w:jc w:val="center"/>
            </w:pPr>
            <w:r w:rsidRPr="001C6232">
              <w:t>8.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0FDD67EC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274" w:type="dxa"/>
            <w:shd w:val="clear" w:color="auto" w:fill="auto"/>
          </w:tcPr>
          <w:p w14:paraId="3BE88B7F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14:paraId="633C5AE8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1D7852F8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2C13C205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0D071010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62FFEBE9" w14:textId="77777777" w:rsidR="001E72E9" w:rsidRPr="001C6232" w:rsidRDefault="001E72E9" w:rsidP="00C51A98">
            <w:pPr>
              <w:jc w:val="center"/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0F0A2908" w14:textId="77777777" w:rsidR="001E72E9" w:rsidRPr="001C6232" w:rsidRDefault="001E72E9" w:rsidP="00C51A98">
            <w:pPr>
              <w:jc w:val="center"/>
            </w:pPr>
          </w:p>
        </w:tc>
        <w:tc>
          <w:tcPr>
            <w:tcW w:w="2007" w:type="dxa"/>
            <w:shd w:val="clear" w:color="auto" w:fill="auto"/>
          </w:tcPr>
          <w:p w14:paraId="13D4D427" w14:textId="77777777" w:rsidR="001E72E9" w:rsidRPr="001C6232" w:rsidRDefault="001E72E9" w:rsidP="00C51A98">
            <w:pPr>
              <w:jc w:val="center"/>
            </w:pPr>
          </w:p>
        </w:tc>
      </w:tr>
    </w:tbl>
    <w:p w14:paraId="105BFC08" w14:textId="77777777" w:rsidR="001E72E9" w:rsidRPr="001C6232" w:rsidRDefault="001E72E9" w:rsidP="001E72E9"/>
    <w:p w14:paraId="33E06C3D" w14:textId="77777777" w:rsidR="001E72E9" w:rsidRPr="001C6232" w:rsidRDefault="001E72E9" w:rsidP="001E72E9">
      <w:pPr>
        <w:jc w:val="right"/>
      </w:pPr>
      <w:r w:rsidRPr="001C6232">
        <w:t>…………………………………………………….</w:t>
      </w:r>
    </w:p>
    <w:p w14:paraId="43A535E1" w14:textId="77777777" w:rsidR="001E72E9" w:rsidRPr="001C6232" w:rsidRDefault="001E72E9" w:rsidP="001E72E9">
      <w:pPr>
        <w:jc w:val="right"/>
        <w:rPr>
          <w:i/>
        </w:rPr>
      </w:pPr>
      <w:r w:rsidRPr="001C6232">
        <w:rPr>
          <w:i/>
        </w:rPr>
        <w:t>podpis Wykonawcy</w:t>
      </w:r>
    </w:p>
    <w:p w14:paraId="3410CAC9" w14:textId="77777777" w:rsidR="001E72E9" w:rsidRPr="001C6232" w:rsidRDefault="001E72E9" w:rsidP="001E72E9">
      <w:pPr>
        <w:rPr>
          <w:rFonts w:ascii="Calibri" w:hAnsi="Calibri" w:cs="Calibri"/>
          <w:b/>
          <w:bCs/>
          <w:szCs w:val="24"/>
        </w:rPr>
      </w:pPr>
      <w:r>
        <w:rPr>
          <w:rFonts w:ascii="Arial" w:hAnsi="Arial" w:cs="Arial"/>
          <w:sz w:val="18"/>
          <w:szCs w:val="18"/>
          <w:lang w:eastAsia="x-none"/>
        </w:rPr>
        <w:br w:type="page"/>
      </w:r>
    </w:p>
    <w:p w14:paraId="034056E4" w14:textId="77777777" w:rsidR="001E72E9" w:rsidRPr="009F0623" w:rsidRDefault="001E72E9" w:rsidP="001E72E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5C124DD1" w14:textId="51A3671C" w:rsidR="006E786E" w:rsidRPr="009F0623" w:rsidRDefault="006E786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sectPr w:rsidR="006E786E" w:rsidRPr="009F0623" w:rsidSect="009917E9">
      <w:headerReference w:type="default" r:id="rId12"/>
      <w:footerReference w:type="even" r:id="rId13"/>
      <w:footerReference w:type="default" r:id="rId14"/>
      <w:footnotePr>
        <w:pos w:val="sectEnd"/>
      </w:footnotePr>
      <w:endnotePr>
        <w:numFmt w:val="decimal"/>
        <w:numStart w:val="0"/>
      </w:endnotePr>
      <w:pgSz w:w="15840" w:h="12240" w:orient="landscape"/>
      <w:pgMar w:top="1418" w:right="284" w:bottom="1418" w:left="993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BD1F3" w14:textId="77777777" w:rsidR="005322BF" w:rsidRDefault="005322BF">
      <w:r>
        <w:separator/>
      </w:r>
    </w:p>
  </w:endnote>
  <w:endnote w:type="continuationSeparator" w:id="0">
    <w:p w14:paraId="45D38B4C" w14:textId="77777777" w:rsidR="005322BF" w:rsidRDefault="00532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F381C" w14:textId="77777777" w:rsidR="001E72E9" w:rsidRDefault="001E72E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787B64" w14:textId="77777777" w:rsidR="001E72E9" w:rsidRDefault="001E72E9">
    <w:pPr>
      <w:pStyle w:val="Stopka"/>
      <w:ind w:right="360"/>
    </w:pPr>
  </w:p>
  <w:p w14:paraId="3322706A" w14:textId="77777777" w:rsidR="001E72E9" w:rsidRDefault="001E72E9"/>
  <w:p w14:paraId="4B3F581E" w14:textId="77777777" w:rsidR="001E72E9" w:rsidRDefault="001E72E9"/>
  <w:p w14:paraId="582446EC" w14:textId="77777777" w:rsidR="001E72E9" w:rsidRDefault="001E72E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E4A97" w14:textId="1618E25E" w:rsidR="001E72E9" w:rsidRDefault="001E72E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4CBC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5B06CBC" w14:textId="77777777" w:rsidR="001E72E9" w:rsidRDefault="001E72E9" w:rsidP="00165BFC">
    <w:pPr>
      <w:pStyle w:val="Stopka"/>
      <w:ind w:right="360"/>
      <w:rPr>
        <w:sz w:val="16"/>
      </w:rPr>
    </w:pPr>
  </w:p>
  <w:p w14:paraId="7C4825A9" w14:textId="77777777" w:rsidR="001E72E9" w:rsidRDefault="001E72E9">
    <w:pPr>
      <w:pStyle w:val="Stopka"/>
      <w:jc w:val="center"/>
    </w:pPr>
  </w:p>
  <w:p w14:paraId="76D9BB87" w14:textId="77777777" w:rsidR="001E72E9" w:rsidRDefault="001E72E9"/>
  <w:p w14:paraId="19FC230E" w14:textId="77777777" w:rsidR="001E72E9" w:rsidRDefault="001E72E9"/>
  <w:p w14:paraId="78D9910C" w14:textId="77777777" w:rsidR="001E72E9" w:rsidRDefault="001E72E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6F098" w14:textId="77777777" w:rsidR="002647CB" w:rsidRDefault="00B67F7F" w:rsidP="00A826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647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A8D28F" w14:textId="77777777" w:rsidR="002647CB" w:rsidRDefault="002647CB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A0A76" w14:textId="77777777" w:rsidR="002647CB" w:rsidRDefault="002647CB">
    <w:pPr>
      <w:pStyle w:val="Stopka"/>
      <w:ind w:right="360"/>
      <w:rPr>
        <w:rFonts w:ascii="Times New Roman" w:hAnsi="Times New Roman"/>
        <w:sz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86B83" w14:textId="77777777" w:rsidR="005322BF" w:rsidRDefault="005322BF">
      <w:r>
        <w:separator/>
      </w:r>
    </w:p>
  </w:footnote>
  <w:footnote w:type="continuationSeparator" w:id="0">
    <w:p w14:paraId="78E6D41F" w14:textId="77777777" w:rsidR="005322BF" w:rsidRDefault="00532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22272" w14:textId="77777777" w:rsidR="001E72E9" w:rsidRDefault="001E72E9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006368" w14:textId="77777777" w:rsidR="001E72E9" w:rsidRDefault="001E72E9">
    <w:pPr>
      <w:pStyle w:val="Nagwek"/>
      <w:ind w:right="360"/>
    </w:pPr>
  </w:p>
  <w:p w14:paraId="31F25E28" w14:textId="77777777" w:rsidR="001E72E9" w:rsidRDefault="001E72E9"/>
  <w:p w14:paraId="3A12E20C" w14:textId="77777777" w:rsidR="001E72E9" w:rsidRDefault="001E72E9"/>
  <w:p w14:paraId="0176C513" w14:textId="77777777" w:rsidR="001E72E9" w:rsidRDefault="001E72E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4FED1" w14:textId="77777777" w:rsidR="001E72E9" w:rsidRDefault="001E72E9">
    <w:pPr>
      <w:pStyle w:val="Nagwek"/>
      <w:framePr w:wrap="around" w:vAnchor="text" w:hAnchor="margin" w:xAlign="right" w:y="1"/>
      <w:rPr>
        <w:rStyle w:val="Numerstrony"/>
      </w:rPr>
    </w:pPr>
  </w:p>
  <w:p w14:paraId="48103D3D" w14:textId="77777777" w:rsidR="001E72E9" w:rsidRDefault="001E72E9">
    <w:pPr>
      <w:pStyle w:val="Nagwek"/>
      <w:ind w:right="360"/>
    </w:pPr>
  </w:p>
  <w:p w14:paraId="320A3889" w14:textId="77777777" w:rsidR="001E72E9" w:rsidRDefault="001E72E9">
    <w:pPr>
      <w:pStyle w:val="Nagwek"/>
      <w:ind w:right="360"/>
    </w:pPr>
  </w:p>
  <w:p w14:paraId="4D279E69" w14:textId="77777777" w:rsidR="001E72E9" w:rsidRDefault="001E72E9"/>
  <w:p w14:paraId="03F4F64B" w14:textId="77777777" w:rsidR="001E72E9" w:rsidRDefault="001E72E9"/>
  <w:p w14:paraId="67994E0C" w14:textId="77777777" w:rsidR="001E72E9" w:rsidRDefault="001E72E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C75CB" w14:textId="77777777" w:rsidR="00C40CCB" w:rsidRDefault="00C40CCB">
    <w:pPr>
      <w:pStyle w:val="Nagwek"/>
    </w:pP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05364"/>
    <w:multiLevelType w:val="hybridMultilevel"/>
    <w:tmpl w:val="D6064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F7A66"/>
    <w:multiLevelType w:val="hybridMultilevel"/>
    <w:tmpl w:val="6DD4E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60B9C"/>
    <w:multiLevelType w:val="hybridMultilevel"/>
    <w:tmpl w:val="177E9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696"/>
    <w:multiLevelType w:val="hybridMultilevel"/>
    <w:tmpl w:val="C04E1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75AD9"/>
    <w:multiLevelType w:val="hybridMultilevel"/>
    <w:tmpl w:val="F1A6F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75A23"/>
    <w:multiLevelType w:val="hybridMultilevel"/>
    <w:tmpl w:val="83668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51565"/>
    <w:multiLevelType w:val="hybridMultilevel"/>
    <w:tmpl w:val="D842FC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D5C8A"/>
    <w:multiLevelType w:val="hybridMultilevel"/>
    <w:tmpl w:val="B262C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C2694"/>
    <w:multiLevelType w:val="hybridMultilevel"/>
    <w:tmpl w:val="45C29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C1C65"/>
    <w:multiLevelType w:val="hybridMultilevel"/>
    <w:tmpl w:val="48207D30"/>
    <w:lvl w:ilvl="0" w:tplc="F98E5A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053F5"/>
    <w:multiLevelType w:val="hybridMultilevel"/>
    <w:tmpl w:val="97C02D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96624"/>
    <w:multiLevelType w:val="hybridMultilevel"/>
    <w:tmpl w:val="9F565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30F9A"/>
    <w:multiLevelType w:val="hybridMultilevel"/>
    <w:tmpl w:val="842AC896"/>
    <w:lvl w:ilvl="0" w:tplc="A86017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13F9C"/>
    <w:multiLevelType w:val="hybridMultilevel"/>
    <w:tmpl w:val="00AAE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00D85"/>
    <w:multiLevelType w:val="hybridMultilevel"/>
    <w:tmpl w:val="F00EFF0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A17504"/>
    <w:multiLevelType w:val="hybridMultilevel"/>
    <w:tmpl w:val="27BA8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F40E44"/>
    <w:multiLevelType w:val="hybridMultilevel"/>
    <w:tmpl w:val="CF02040C"/>
    <w:lvl w:ilvl="0" w:tplc="21F404F6">
      <w:start w:val="1"/>
      <w:numFmt w:val="decimal"/>
      <w:lvlText w:val="%1."/>
      <w:lvlJc w:val="left"/>
      <w:pPr>
        <w:ind w:left="-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7" w15:restartNumberingAfterBreak="0">
    <w:nsid w:val="571D3888"/>
    <w:multiLevelType w:val="hybridMultilevel"/>
    <w:tmpl w:val="C4B29C0A"/>
    <w:lvl w:ilvl="0" w:tplc="9B662B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B46244"/>
    <w:multiLevelType w:val="hybridMultilevel"/>
    <w:tmpl w:val="42505E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80953"/>
    <w:multiLevelType w:val="hybridMultilevel"/>
    <w:tmpl w:val="A73068E0"/>
    <w:lvl w:ilvl="0" w:tplc="8E8E893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A027C7"/>
    <w:multiLevelType w:val="hybridMultilevel"/>
    <w:tmpl w:val="94DA110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E1771"/>
    <w:multiLevelType w:val="hybridMultilevel"/>
    <w:tmpl w:val="0E5C2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417A3"/>
    <w:multiLevelType w:val="hybridMultilevel"/>
    <w:tmpl w:val="A9468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1D2E6A"/>
    <w:multiLevelType w:val="hybridMultilevel"/>
    <w:tmpl w:val="EA6CB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255980"/>
    <w:multiLevelType w:val="hybridMultilevel"/>
    <w:tmpl w:val="60340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A6192"/>
    <w:multiLevelType w:val="hybridMultilevel"/>
    <w:tmpl w:val="B798BF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FE572D0"/>
    <w:multiLevelType w:val="hybridMultilevel"/>
    <w:tmpl w:val="B93E3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0355C"/>
    <w:multiLevelType w:val="hybridMultilevel"/>
    <w:tmpl w:val="BD920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D55301"/>
    <w:multiLevelType w:val="hybridMultilevel"/>
    <w:tmpl w:val="01C088D0"/>
    <w:lvl w:ilvl="0" w:tplc="2E78F82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7772A0"/>
    <w:multiLevelType w:val="hybridMultilevel"/>
    <w:tmpl w:val="7D34BE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4534E"/>
    <w:multiLevelType w:val="hybridMultilevel"/>
    <w:tmpl w:val="20023462"/>
    <w:lvl w:ilvl="0" w:tplc="7B445B96">
      <w:start w:val="1"/>
      <w:numFmt w:val="decimal"/>
      <w:lvlText w:val="%1."/>
      <w:lvlJc w:val="left"/>
      <w:pPr>
        <w:ind w:left="-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1" w15:restartNumberingAfterBreak="0">
    <w:nsid w:val="7F012F6C"/>
    <w:multiLevelType w:val="hybridMultilevel"/>
    <w:tmpl w:val="A9468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22"/>
  </w:num>
  <w:num w:numId="5">
    <w:abstractNumId w:val="30"/>
  </w:num>
  <w:num w:numId="6">
    <w:abstractNumId w:val="16"/>
  </w:num>
  <w:num w:numId="7">
    <w:abstractNumId w:val="7"/>
  </w:num>
  <w:num w:numId="8">
    <w:abstractNumId w:val="2"/>
  </w:num>
  <w:num w:numId="9">
    <w:abstractNumId w:val="23"/>
  </w:num>
  <w:num w:numId="10">
    <w:abstractNumId w:val="24"/>
  </w:num>
  <w:num w:numId="11">
    <w:abstractNumId w:val="12"/>
  </w:num>
  <w:num w:numId="12">
    <w:abstractNumId w:val="3"/>
  </w:num>
  <w:num w:numId="13">
    <w:abstractNumId w:val="11"/>
  </w:num>
  <w:num w:numId="14">
    <w:abstractNumId w:val="28"/>
  </w:num>
  <w:num w:numId="15">
    <w:abstractNumId w:val="6"/>
  </w:num>
  <w:num w:numId="16">
    <w:abstractNumId w:val="27"/>
  </w:num>
  <w:num w:numId="17">
    <w:abstractNumId w:val="15"/>
  </w:num>
  <w:num w:numId="18">
    <w:abstractNumId w:val="5"/>
  </w:num>
  <w:num w:numId="19">
    <w:abstractNumId w:val="26"/>
  </w:num>
  <w:num w:numId="20">
    <w:abstractNumId w:val="21"/>
  </w:num>
  <w:num w:numId="21">
    <w:abstractNumId w:val="18"/>
  </w:num>
  <w:num w:numId="22">
    <w:abstractNumId w:val="0"/>
  </w:num>
  <w:num w:numId="23">
    <w:abstractNumId w:val="13"/>
  </w:num>
  <w:num w:numId="24">
    <w:abstractNumId w:val="4"/>
  </w:num>
  <w:num w:numId="25">
    <w:abstractNumId w:val="1"/>
  </w:num>
  <w:num w:numId="26">
    <w:abstractNumId w:val="8"/>
  </w:num>
  <w:num w:numId="27">
    <w:abstractNumId w:val="29"/>
  </w:num>
  <w:num w:numId="28">
    <w:abstractNumId w:val="31"/>
  </w:num>
  <w:num w:numId="29">
    <w:abstractNumId w:val="9"/>
  </w:num>
  <w:num w:numId="30">
    <w:abstractNumId w:val="19"/>
  </w:num>
  <w:num w:numId="31">
    <w:abstractNumId w:val="20"/>
  </w:num>
  <w:num w:numId="32">
    <w:abstractNumId w:val="25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Świstak Łukasz">
    <w15:presenceInfo w15:providerId="AD" w15:userId="S-1-5-21-2099400483-3488309164-893196089-936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FDC"/>
    <w:rsid w:val="000019FC"/>
    <w:rsid w:val="00002127"/>
    <w:rsid w:val="00002B50"/>
    <w:rsid w:val="0000539D"/>
    <w:rsid w:val="00005A55"/>
    <w:rsid w:val="00010B62"/>
    <w:rsid w:val="00011D61"/>
    <w:rsid w:val="00012903"/>
    <w:rsid w:val="00012983"/>
    <w:rsid w:val="0001611D"/>
    <w:rsid w:val="00017442"/>
    <w:rsid w:val="000174FE"/>
    <w:rsid w:val="00023632"/>
    <w:rsid w:val="00024AE5"/>
    <w:rsid w:val="000305A2"/>
    <w:rsid w:val="00031D5B"/>
    <w:rsid w:val="00036B93"/>
    <w:rsid w:val="00044B05"/>
    <w:rsid w:val="0004506F"/>
    <w:rsid w:val="00047CBD"/>
    <w:rsid w:val="0005251A"/>
    <w:rsid w:val="00053997"/>
    <w:rsid w:val="0005677E"/>
    <w:rsid w:val="00056D8E"/>
    <w:rsid w:val="00057288"/>
    <w:rsid w:val="00062544"/>
    <w:rsid w:val="00063970"/>
    <w:rsid w:val="000655B6"/>
    <w:rsid w:val="000711A4"/>
    <w:rsid w:val="00072184"/>
    <w:rsid w:val="00080620"/>
    <w:rsid w:val="00080D63"/>
    <w:rsid w:val="00081AFB"/>
    <w:rsid w:val="00081E69"/>
    <w:rsid w:val="00097971"/>
    <w:rsid w:val="000A0A56"/>
    <w:rsid w:val="000A386A"/>
    <w:rsid w:val="000A3F07"/>
    <w:rsid w:val="000B1429"/>
    <w:rsid w:val="000B1C58"/>
    <w:rsid w:val="000B2D32"/>
    <w:rsid w:val="000B3B6E"/>
    <w:rsid w:val="000B5160"/>
    <w:rsid w:val="000B7A01"/>
    <w:rsid w:val="000C7CFC"/>
    <w:rsid w:val="000D058A"/>
    <w:rsid w:val="000D170E"/>
    <w:rsid w:val="000D37B7"/>
    <w:rsid w:val="000D6F58"/>
    <w:rsid w:val="000D710C"/>
    <w:rsid w:val="000E0901"/>
    <w:rsid w:val="000E14DE"/>
    <w:rsid w:val="000E451B"/>
    <w:rsid w:val="000E6A6E"/>
    <w:rsid w:val="000F595B"/>
    <w:rsid w:val="000F692B"/>
    <w:rsid w:val="000F7B37"/>
    <w:rsid w:val="00101FFC"/>
    <w:rsid w:val="00103D1E"/>
    <w:rsid w:val="001044A4"/>
    <w:rsid w:val="0011098C"/>
    <w:rsid w:val="00110F91"/>
    <w:rsid w:val="001121AB"/>
    <w:rsid w:val="0011221A"/>
    <w:rsid w:val="00115718"/>
    <w:rsid w:val="00115E2E"/>
    <w:rsid w:val="00117F73"/>
    <w:rsid w:val="00120958"/>
    <w:rsid w:val="00123D40"/>
    <w:rsid w:val="001256D4"/>
    <w:rsid w:val="00135961"/>
    <w:rsid w:val="00136390"/>
    <w:rsid w:val="00137BB3"/>
    <w:rsid w:val="0014010E"/>
    <w:rsid w:val="00141526"/>
    <w:rsid w:val="00142C2E"/>
    <w:rsid w:val="00145683"/>
    <w:rsid w:val="00146554"/>
    <w:rsid w:val="001478AE"/>
    <w:rsid w:val="00147951"/>
    <w:rsid w:val="001503E1"/>
    <w:rsid w:val="001522D9"/>
    <w:rsid w:val="00152B15"/>
    <w:rsid w:val="00155ED7"/>
    <w:rsid w:val="00157611"/>
    <w:rsid w:val="00161211"/>
    <w:rsid w:val="00162C51"/>
    <w:rsid w:val="00162C59"/>
    <w:rsid w:val="001644A8"/>
    <w:rsid w:val="001676E3"/>
    <w:rsid w:val="00170AEE"/>
    <w:rsid w:val="001723D6"/>
    <w:rsid w:val="00173A17"/>
    <w:rsid w:val="00175361"/>
    <w:rsid w:val="00177A08"/>
    <w:rsid w:val="00177AAF"/>
    <w:rsid w:val="00181552"/>
    <w:rsid w:val="00184301"/>
    <w:rsid w:val="001851EF"/>
    <w:rsid w:val="001929FF"/>
    <w:rsid w:val="001975E4"/>
    <w:rsid w:val="00197CB3"/>
    <w:rsid w:val="001A02D4"/>
    <w:rsid w:val="001A0FF8"/>
    <w:rsid w:val="001A2AE2"/>
    <w:rsid w:val="001A2B7B"/>
    <w:rsid w:val="001A6481"/>
    <w:rsid w:val="001A6EC9"/>
    <w:rsid w:val="001A791C"/>
    <w:rsid w:val="001B0E06"/>
    <w:rsid w:val="001B1332"/>
    <w:rsid w:val="001B1870"/>
    <w:rsid w:val="001C0FF3"/>
    <w:rsid w:val="001C4B51"/>
    <w:rsid w:val="001C61F4"/>
    <w:rsid w:val="001D66A4"/>
    <w:rsid w:val="001D6D50"/>
    <w:rsid w:val="001E0319"/>
    <w:rsid w:val="001E08C8"/>
    <w:rsid w:val="001E17D3"/>
    <w:rsid w:val="001E20B9"/>
    <w:rsid w:val="001E343E"/>
    <w:rsid w:val="001E3BC0"/>
    <w:rsid w:val="001E6E92"/>
    <w:rsid w:val="001E72E9"/>
    <w:rsid w:val="001F012E"/>
    <w:rsid w:val="001F37C0"/>
    <w:rsid w:val="001F5D37"/>
    <w:rsid w:val="001F69A8"/>
    <w:rsid w:val="001F775F"/>
    <w:rsid w:val="002004BB"/>
    <w:rsid w:val="00201756"/>
    <w:rsid w:val="00201E49"/>
    <w:rsid w:val="002028FE"/>
    <w:rsid w:val="002046AC"/>
    <w:rsid w:val="00206DEE"/>
    <w:rsid w:val="00214399"/>
    <w:rsid w:val="002143AC"/>
    <w:rsid w:val="00220667"/>
    <w:rsid w:val="00220C5C"/>
    <w:rsid w:val="0022234C"/>
    <w:rsid w:val="00224D6A"/>
    <w:rsid w:val="00226C35"/>
    <w:rsid w:val="00235E71"/>
    <w:rsid w:val="00236830"/>
    <w:rsid w:val="00236E20"/>
    <w:rsid w:val="00237472"/>
    <w:rsid w:val="002401DE"/>
    <w:rsid w:val="002411F9"/>
    <w:rsid w:val="00242AA8"/>
    <w:rsid w:val="002445D8"/>
    <w:rsid w:val="0024484E"/>
    <w:rsid w:val="002451E1"/>
    <w:rsid w:val="00247E32"/>
    <w:rsid w:val="00252039"/>
    <w:rsid w:val="00252242"/>
    <w:rsid w:val="0025273C"/>
    <w:rsid w:val="002538B8"/>
    <w:rsid w:val="002553E5"/>
    <w:rsid w:val="00262AFD"/>
    <w:rsid w:val="00263FA9"/>
    <w:rsid w:val="002647CB"/>
    <w:rsid w:val="0026687A"/>
    <w:rsid w:val="00267E2D"/>
    <w:rsid w:val="00270185"/>
    <w:rsid w:val="002737F7"/>
    <w:rsid w:val="002756AD"/>
    <w:rsid w:val="00277ADC"/>
    <w:rsid w:val="00281383"/>
    <w:rsid w:val="00282C21"/>
    <w:rsid w:val="002851A5"/>
    <w:rsid w:val="0028539D"/>
    <w:rsid w:val="00285792"/>
    <w:rsid w:val="00287398"/>
    <w:rsid w:val="00287A25"/>
    <w:rsid w:val="00293B05"/>
    <w:rsid w:val="00297A45"/>
    <w:rsid w:val="00297C3C"/>
    <w:rsid w:val="002A3731"/>
    <w:rsid w:val="002A3C51"/>
    <w:rsid w:val="002A45D6"/>
    <w:rsid w:val="002A7064"/>
    <w:rsid w:val="002B064F"/>
    <w:rsid w:val="002B14BF"/>
    <w:rsid w:val="002B189F"/>
    <w:rsid w:val="002B2485"/>
    <w:rsid w:val="002C383E"/>
    <w:rsid w:val="002C51DD"/>
    <w:rsid w:val="002C5785"/>
    <w:rsid w:val="002D087B"/>
    <w:rsid w:val="002D0AE0"/>
    <w:rsid w:val="002D20C8"/>
    <w:rsid w:val="002D4CF0"/>
    <w:rsid w:val="002D5B81"/>
    <w:rsid w:val="002D6A1C"/>
    <w:rsid w:val="002E4032"/>
    <w:rsid w:val="002F1FCC"/>
    <w:rsid w:val="002F36EB"/>
    <w:rsid w:val="002F4D4A"/>
    <w:rsid w:val="002F7CD8"/>
    <w:rsid w:val="003002D3"/>
    <w:rsid w:val="0030293E"/>
    <w:rsid w:val="00302F0F"/>
    <w:rsid w:val="0030305C"/>
    <w:rsid w:val="00304346"/>
    <w:rsid w:val="00305537"/>
    <w:rsid w:val="00310C6D"/>
    <w:rsid w:val="003160E6"/>
    <w:rsid w:val="00316814"/>
    <w:rsid w:val="00316C01"/>
    <w:rsid w:val="00317397"/>
    <w:rsid w:val="00317636"/>
    <w:rsid w:val="00321A08"/>
    <w:rsid w:val="0032245C"/>
    <w:rsid w:val="00325372"/>
    <w:rsid w:val="00333A62"/>
    <w:rsid w:val="00334535"/>
    <w:rsid w:val="003350EC"/>
    <w:rsid w:val="00336C6F"/>
    <w:rsid w:val="00337DDE"/>
    <w:rsid w:val="00343584"/>
    <w:rsid w:val="003467C7"/>
    <w:rsid w:val="00350790"/>
    <w:rsid w:val="0035353F"/>
    <w:rsid w:val="00355612"/>
    <w:rsid w:val="00356A42"/>
    <w:rsid w:val="003574F3"/>
    <w:rsid w:val="00357E8F"/>
    <w:rsid w:val="00361EE0"/>
    <w:rsid w:val="00363BD4"/>
    <w:rsid w:val="00365A4F"/>
    <w:rsid w:val="0037388D"/>
    <w:rsid w:val="003744DA"/>
    <w:rsid w:val="00374BD3"/>
    <w:rsid w:val="003764FB"/>
    <w:rsid w:val="0037764D"/>
    <w:rsid w:val="00381498"/>
    <w:rsid w:val="00382EA6"/>
    <w:rsid w:val="00386766"/>
    <w:rsid w:val="00392B40"/>
    <w:rsid w:val="00393977"/>
    <w:rsid w:val="00395479"/>
    <w:rsid w:val="003A3059"/>
    <w:rsid w:val="003A4573"/>
    <w:rsid w:val="003A4E9B"/>
    <w:rsid w:val="003A70BB"/>
    <w:rsid w:val="003B0C7E"/>
    <w:rsid w:val="003B1149"/>
    <w:rsid w:val="003B20E6"/>
    <w:rsid w:val="003B2FA1"/>
    <w:rsid w:val="003B643F"/>
    <w:rsid w:val="003C4E3F"/>
    <w:rsid w:val="003C560E"/>
    <w:rsid w:val="003C74DC"/>
    <w:rsid w:val="003D68E6"/>
    <w:rsid w:val="003E017D"/>
    <w:rsid w:val="003E078D"/>
    <w:rsid w:val="003E2D5E"/>
    <w:rsid w:val="003E3219"/>
    <w:rsid w:val="003E6C37"/>
    <w:rsid w:val="003E76EA"/>
    <w:rsid w:val="003F1194"/>
    <w:rsid w:val="003F3B7A"/>
    <w:rsid w:val="003F58CD"/>
    <w:rsid w:val="003F5C2A"/>
    <w:rsid w:val="003F6DCF"/>
    <w:rsid w:val="003F7C73"/>
    <w:rsid w:val="0040035D"/>
    <w:rsid w:val="00400CAA"/>
    <w:rsid w:val="00401D5F"/>
    <w:rsid w:val="00404CBC"/>
    <w:rsid w:val="00407DE1"/>
    <w:rsid w:val="0041077E"/>
    <w:rsid w:val="00411A96"/>
    <w:rsid w:val="00416DB6"/>
    <w:rsid w:val="00417394"/>
    <w:rsid w:val="004175C1"/>
    <w:rsid w:val="00421541"/>
    <w:rsid w:val="00423128"/>
    <w:rsid w:val="0042334A"/>
    <w:rsid w:val="00423608"/>
    <w:rsid w:val="00423ADE"/>
    <w:rsid w:val="00426203"/>
    <w:rsid w:val="00427BEC"/>
    <w:rsid w:val="004328C1"/>
    <w:rsid w:val="00433149"/>
    <w:rsid w:val="00435479"/>
    <w:rsid w:val="00437191"/>
    <w:rsid w:val="00440C69"/>
    <w:rsid w:val="00440FDC"/>
    <w:rsid w:val="00441465"/>
    <w:rsid w:val="004429A5"/>
    <w:rsid w:val="00443A1B"/>
    <w:rsid w:val="0044493C"/>
    <w:rsid w:val="0044505F"/>
    <w:rsid w:val="004504C9"/>
    <w:rsid w:val="00450BF7"/>
    <w:rsid w:val="0045110D"/>
    <w:rsid w:val="0045580A"/>
    <w:rsid w:val="004610A4"/>
    <w:rsid w:val="00463F90"/>
    <w:rsid w:val="004655AB"/>
    <w:rsid w:val="00466E6D"/>
    <w:rsid w:val="0046799C"/>
    <w:rsid w:val="00473C43"/>
    <w:rsid w:val="00474901"/>
    <w:rsid w:val="0048468A"/>
    <w:rsid w:val="004857FB"/>
    <w:rsid w:val="004870E6"/>
    <w:rsid w:val="00490683"/>
    <w:rsid w:val="004909BC"/>
    <w:rsid w:val="0049216C"/>
    <w:rsid w:val="00493734"/>
    <w:rsid w:val="00494661"/>
    <w:rsid w:val="004956A5"/>
    <w:rsid w:val="00496EE7"/>
    <w:rsid w:val="00497EAA"/>
    <w:rsid w:val="004A28A4"/>
    <w:rsid w:val="004A60D3"/>
    <w:rsid w:val="004B40C3"/>
    <w:rsid w:val="004B529F"/>
    <w:rsid w:val="004B7C32"/>
    <w:rsid w:val="004C1ABF"/>
    <w:rsid w:val="004C312E"/>
    <w:rsid w:val="004C5A9A"/>
    <w:rsid w:val="004C5FE1"/>
    <w:rsid w:val="004C7F1B"/>
    <w:rsid w:val="004D4108"/>
    <w:rsid w:val="004D6A86"/>
    <w:rsid w:val="004E0856"/>
    <w:rsid w:val="004E0BCD"/>
    <w:rsid w:val="004E2B88"/>
    <w:rsid w:val="004F0EEF"/>
    <w:rsid w:val="004F15C1"/>
    <w:rsid w:val="004F5551"/>
    <w:rsid w:val="004F725F"/>
    <w:rsid w:val="004F7B9F"/>
    <w:rsid w:val="0050173D"/>
    <w:rsid w:val="00506412"/>
    <w:rsid w:val="005137AC"/>
    <w:rsid w:val="005143F2"/>
    <w:rsid w:val="005154EF"/>
    <w:rsid w:val="005203BD"/>
    <w:rsid w:val="00525522"/>
    <w:rsid w:val="00525DD3"/>
    <w:rsid w:val="0052691E"/>
    <w:rsid w:val="00527138"/>
    <w:rsid w:val="005271A9"/>
    <w:rsid w:val="0053155C"/>
    <w:rsid w:val="005322BF"/>
    <w:rsid w:val="00533124"/>
    <w:rsid w:val="00535CE5"/>
    <w:rsid w:val="00544218"/>
    <w:rsid w:val="00546E15"/>
    <w:rsid w:val="005508F5"/>
    <w:rsid w:val="0055219D"/>
    <w:rsid w:val="005607A2"/>
    <w:rsid w:val="0056351D"/>
    <w:rsid w:val="00563A3E"/>
    <w:rsid w:val="005653F3"/>
    <w:rsid w:val="00566AAD"/>
    <w:rsid w:val="00572013"/>
    <w:rsid w:val="00573053"/>
    <w:rsid w:val="0057339C"/>
    <w:rsid w:val="00574090"/>
    <w:rsid w:val="00575032"/>
    <w:rsid w:val="00577462"/>
    <w:rsid w:val="00580064"/>
    <w:rsid w:val="0058431E"/>
    <w:rsid w:val="00584C1A"/>
    <w:rsid w:val="00585AF9"/>
    <w:rsid w:val="00585C23"/>
    <w:rsid w:val="00591813"/>
    <w:rsid w:val="00592292"/>
    <w:rsid w:val="00592522"/>
    <w:rsid w:val="00595096"/>
    <w:rsid w:val="0059590E"/>
    <w:rsid w:val="00595DBC"/>
    <w:rsid w:val="005A0AB6"/>
    <w:rsid w:val="005A464A"/>
    <w:rsid w:val="005A5705"/>
    <w:rsid w:val="005A6CAC"/>
    <w:rsid w:val="005B5A19"/>
    <w:rsid w:val="005B5A7E"/>
    <w:rsid w:val="005C03EC"/>
    <w:rsid w:val="005C2ADE"/>
    <w:rsid w:val="005C37E7"/>
    <w:rsid w:val="005D0473"/>
    <w:rsid w:val="005D1BA2"/>
    <w:rsid w:val="005D3700"/>
    <w:rsid w:val="005D3742"/>
    <w:rsid w:val="005D6A02"/>
    <w:rsid w:val="005E0AA9"/>
    <w:rsid w:val="005E1FAA"/>
    <w:rsid w:val="005E27A6"/>
    <w:rsid w:val="005E34FB"/>
    <w:rsid w:val="005E3A8C"/>
    <w:rsid w:val="005F4A14"/>
    <w:rsid w:val="005F6DD0"/>
    <w:rsid w:val="005F7129"/>
    <w:rsid w:val="005F742F"/>
    <w:rsid w:val="00607CB3"/>
    <w:rsid w:val="006105E4"/>
    <w:rsid w:val="00611036"/>
    <w:rsid w:val="006131E5"/>
    <w:rsid w:val="006138D7"/>
    <w:rsid w:val="00615876"/>
    <w:rsid w:val="006210E6"/>
    <w:rsid w:val="00622259"/>
    <w:rsid w:val="00622442"/>
    <w:rsid w:val="00622F27"/>
    <w:rsid w:val="00626A26"/>
    <w:rsid w:val="00626A6A"/>
    <w:rsid w:val="00627375"/>
    <w:rsid w:val="00627CC4"/>
    <w:rsid w:val="00633FA4"/>
    <w:rsid w:val="00640055"/>
    <w:rsid w:val="006400EE"/>
    <w:rsid w:val="00640B36"/>
    <w:rsid w:val="00641A4F"/>
    <w:rsid w:val="006424F9"/>
    <w:rsid w:val="00643394"/>
    <w:rsid w:val="0064366B"/>
    <w:rsid w:val="00650270"/>
    <w:rsid w:val="00657A0D"/>
    <w:rsid w:val="006618C2"/>
    <w:rsid w:val="00662F77"/>
    <w:rsid w:val="00664FC5"/>
    <w:rsid w:val="00666589"/>
    <w:rsid w:val="006669C6"/>
    <w:rsid w:val="0067313B"/>
    <w:rsid w:val="00675284"/>
    <w:rsid w:val="00676753"/>
    <w:rsid w:val="0068077C"/>
    <w:rsid w:val="00681DFB"/>
    <w:rsid w:val="006823A5"/>
    <w:rsid w:val="00683075"/>
    <w:rsid w:val="00684066"/>
    <w:rsid w:val="00686F0F"/>
    <w:rsid w:val="00690C81"/>
    <w:rsid w:val="00692EDD"/>
    <w:rsid w:val="00695377"/>
    <w:rsid w:val="00696C43"/>
    <w:rsid w:val="006974F0"/>
    <w:rsid w:val="006A3268"/>
    <w:rsid w:val="006A78E4"/>
    <w:rsid w:val="006B06AA"/>
    <w:rsid w:val="006B0810"/>
    <w:rsid w:val="006B49DA"/>
    <w:rsid w:val="006C2624"/>
    <w:rsid w:val="006C407F"/>
    <w:rsid w:val="006C681A"/>
    <w:rsid w:val="006C6E0F"/>
    <w:rsid w:val="006C7644"/>
    <w:rsid w:val="006D1BD1"/>
    <w:rsid w:val="006D216B"/>
    <w:rsid w:val="006D4B9E"/>
    <w:rsid w:val="006D52FC"/>
    <w:rsid w:val="006D53B9"/>
    <w:rsid w:val="006D5D59"/>
    <w:rsid w:val="006D7B4C"/>
    <w:rsid w:val="006E4307"/>
    <w:rsid w:val="006E455C"/>
    <w:rsid w:val="006E6FAC"/>
    <w:rsid w:val="006E786E"/>
    <w:rsid w:val="006E7A65"/>
    <w:rsid w:val="006F1BF3"/>
    <w:rsid w:val="006F1F99"/>
    <w:rsid w:val="006F3B3D"/>
    <w:rsid w:val="006F5483"/>
    <w:rsid w:val="00701701"/>
    <w:rsid w:val="007021B0"/>
    <w:rsid w:val="00703D49"/>
    <w:rsid w:val="0070584A"/>
    <w:rsid w:val="00705A5D"/>
    <w:rsid w:val="00707502"/>
    <w:rsid w:val="00715502"/>
    <w:rsid w:val="0071611B"/>
    <w:rsid w:val="00716160"/>
    <w:rsid w:val="00716C9A"/>
    <w:rsid w:val="0072252F"/>
    <w:rsid w:val="0072291D"/>
    <w:rsid w:val="00725490"/>
    <w:rsid w:val="0072627B"/>
    <w:rsid w:val="00726E73"/>
    <w:rsid w:val="007271DD"/>
    <w:rsid w:val="00731172"/>
    <w:rsid w:val="00731BFC"/>
    <w:rsid w:val="00737212"/>
    <w:rsid w:val="00737DEB"/>
    <w:rsid w:val="007425A6"/>
    <w:rsid w:val="00742916"/>
    <w:rsid w:val="007519E2"/>
    <w:rsid w:val="00754180"/>
    <w:rsid w:val="00755979"/>
    <w:rsid w:val="0075752F"/>
    <w:rsid w:val="007636A3"/>
    <w:rsid w:val="00765774"/>
    <w:rsid w:val="007666BB"/>
    <w:rsid w:val="00766A97"/>
    <w:rsid w:val="00767FD9"/>
    <w:rsid w:val="00770152"/>
    <w:rsid w:val="00772FA4"/>
    <w:rsid w:val="00777A0F"/>
    <w:rsid w:val="00780197"/>
    <w:rsid w:val="0078602A"/>
    <w:rsid w:val="0078715A"/>
    <w:rsid w:val="007876EF"/>
    <w:rsid w:val="007917EF"/>
    <w:rsid w:val="00791DCD"/>
    <w:rsid w:val="007A0317"/>
    <w:rsid w:val="007A2229"/>
    <w:rsid w:val="007B05DF"/>
    <w:rsid w:val="007B0905"/>
    <w:rsid w:val="007B1377"/>
    <w:rsid w:val="007B3688"/>
    <w:rsid w:val="007C13D7"/>
    <w:rsid w:val="007C70DB"/>
    <w:rsid w:val="007D19FC"/>
    <w:rsid w:val="007D5081"/>
    <w:rsid w:val="007E167B"/>
    <w:rsid w:val="007E1CA3"/>
    <w:rsid w:val="007E49D2"/>
    <w:rsid w:val="007E4DD0"/>
    <w:rsid w:val="007F26A5"/>
    <w:rsid w:val="007F3DA2"/>
    <w:rsid w:val="008048F7"/>
    <w:rsid w:val="008056DA"/>
    <w:rsid w:val="00807CE0"/>
    <w:rsid w:val="008122CE"/>
    <w:rsid w:val="0081232A"/>
    <w:rsid w:val="008124FA"/>
    <w:rsid w:val="00813E19"/>
    <w:rsid w:val="00815250"/>
    <w:rsid w:val="00820240"/>
    <w:rsid w:val="0082109B"/>
    <w:rsid w:val="00821599"/>
    <w:rsid w:val="00821721"/>
    <w:rsid w:val="00823589"/>
    <w:rsid w:val="00824675"/>
    <w:rsid w:val="00826F52"/>
    <w:rsid w:val="00831221"/>
    <w:rsid w:val="0083175C"/>
    <w:rsid w:val="0083188D"/>
    <w:rsid w:val="00832F7E"/>
    <w:rsid w:val="00836B9F"/>
    <w:rsid w:val="00840C85"/>
    <w:rsid w:val="00841324"/>
    <w:rsid w:val="00842C44"/>
    <w:rsid w:val="00850616"/>
    <w:rsid w:val="00851E2A"/>
    <w:rsid w:val="00853B44"/>
    <w:rsid w:val="00853C47"/>
    <w:rsid w:val="00856AF9"/>
    <w:rsid w:val="00856C25"/>
    <w:rsid w:val="00857100"/>
    <w:rsid w:val="008669F3"/>
    <w:rsid w:val="00867330"/>
    <w:rsid w:val="00870974"/>
    <w:rsid w:val="0087180F"/>
    <w:rsid w:val="00872E73"/>
    <w:rsid w:val="00881DA0"/>
    <w:rsid w:val="008821B9"/>
    <w:rsid w:val="008835F3"/>
    <w:rsid w:val="00884333"/>
    <w:rsid w:val="0088481C"/>
    <w:rsid w:val="00885883"/>
    <w:rsid w:val="00886F93"/>
    <w:rsid w:val="00887B64"/>
    <w:rsid w:val="008919A7"/>
    <w:rsid w:val="00896049"/>
    <w:rsid w:val="008A03FD"/>
    <w:rsid w:val="008A0F08"/>
    <w:rsid w:val="008A100B"/>
    <w:rsid w:val="008A118B"/>
    <w:rsid w:val="008A33D6"/>
    <w:rsid w:val="008A4563"/>
    <w:rsid w:val="008B0F23"/>
    <w:rsid w:val="008B1B47"/>
    <w:rsid w:val="008B2E1D"/>
    <w:rsid w:val="008B5BD7"/>
    <w:rsid w:val="008B779A"/>
    <w:rsid w:val="008C1CEA"/>
    <w:rsid w:val="008C1F6D"/>
    <w:rsid w:val="008C3F32"/>
    <w:rsid w:val="008D2DB1"/>
    <w:rsid w:val="008D38A1"/>
    <w:rsid w:val="008D4FAB"/>
    <w:rsid w:val="008D5075"/>
    <w:rsid w:val="008D6373"/>
    <w:rsid w:val="008D647B"/>
    <w:rsid w:val="008D7C13"/>
    <w:rsid w:val="008E0D52"/>
    <w:rsid w:val="008E70DB"/>
    <w:rsid w:val="008F141B"/>
    <w:rsid w:val="008F16A0"/>
    <w:rsid w:val="008F247B"/>
    <w:rsid w:val="008F32E1"/>
    <w:rsid w:val="008F5FFD"/>
    <w:rsid w:val="008F6ABE"/>
    <w:rsid w:val="0090041C"/>
    <w:rsid w:val="00907CD2"/>
    <w:rsid w:val="009115A0"/>
    <w:rsid w:val="00913E4E"/>
    <w:rsid w:val="00913F24"/>
    <w:rsid w:val="009141F0"/>
    <w:rsid w:val="00914F90"/>
    <w:rsid w:val="00917E06"/>
    <w:rsid w:val="0092025F"/>
    <w:rsid w:val="0092046C"/>
    <w:rsid w:val="00922EBC"/>
    <w:rsid w:val="00931A1F"/>
    <w:rsid w:val="009348DD"/>
    <w:rsid w:val="009365D4"/>
    <w:rsid w:val="00940C34"/>
    <w:rsid w:val="009430DC"/>
    <w:rsid w:val="00946EC3"/>
    <w:rsid w:val="00947B20"/>
    <w:rsid w:val="0095105F"/>
    <w:rsid w:val="009560C7"/>
    <w:rsid w:val="009570EC"/>
    <w:rsid w:val="00961DDC"/>
    <w:rsid w:val="00961F39"/>
    <w:rsid w:val="00963F27"/>
    <w:rsid w:val="009640E4"/>
    <w:rsid w:val="0096444F"/>
    <w:rsid w:val="00964A75"/>
    <w:rsid w:val="00964FBC"/>
    <w:rsid w:val="00966093"/>
    <w:rsid w:val="009660E1"/>
    <w:rsid w:val="00966C6F"/>
    <w:rsid w:val="00967CEC"/>
    <w:rsid w:val="00967F1C"/>
    <w:rsid w:val="00971AB1"/>
    <w:rsid w:val="00974B7F"/>
    <w:rsid w:val="00974BCC"/>
    <w:rsid w:val="00975D17"/>
    <w:rsid w:val="00975F0D"/>
    <w:rsid w:val="00982282"/>
    <w:rsid w:val="00982F9C"/>
    <w:rsid w:val="00990479"/>
    <w:rsid w:val="009917E9"/>
    <w:rsid w:val="009952A6"/>
    <w:rsid w:val="00995A43"/>
    <w:rsid w:val="00995F10"/>
    <w:rsid w:val="009A26C2"/>
    <w:rsid w:val="009A6517"/>
    <w:rsid w:val="009B4085"/>
    <w:rsid w:val="009C00A6"/>
    <w:rsid w:val="009C3656"/>
    <w:rsid w:val="009C3F57"/>
    <w:rsid w:val="009C6B58"/>
    <w:rsid w:val="009C784B"/>
    <w:rsid w:val="009D57A2"/>
    <w:rsid w:val="009E025E"/>
    <w:rsid w:val="009E101C"/>
    <w:rsid w:val="009E141F"/>
    <w:rsid w:val="009E3781"/>
    <w:rsid w:val="009E4DDA"/>
    <w:rsid w:val="009E54DA"/>
    <w:rsid w:val="009F0402"/>
    <w:rsid w:val="009F0623"/>
    <w:rsid w:val="009F0B06"/>
    <w:rsid w:val="009F2518"/>
    <w:rsid w:val="00A04B39"/>
    <w:rsid w:val="00A05029"/>
    <w:rsid w:val="00A054C9"/>
    <w:rsid w:val="00A073EF"/>
    <w:rsid w:val="00A204AA"/>
    <w:rsid w:val="00A245B2"/>
    <w:rsid w:val="00A303C6"/>
    <w:rsid w:val="00A338E8"/>
    <w:rsid w:val="00A34356"/>
    <w:rsid w:val="00A40063"/>
    <w:rsid w:val="00A40D2C"/>
    <w:rsid w:val="00A425D8"/>
    <w:rsid w:val="00A529EB"/>
    <w:rsid w:val="00A531DA"/>
    <w:rsid w:val="00A54C43"/>
    <w:rsid w:val="00A54CE1"/>
    <w:rsid w:val="00A556AD"/>
    <w:rsid w:val="00A566B4"/>
    <w:rsid w:val="00A6331A"/>
    <w:rsid w:val="00A72E36"/>
    <w:rsid w:val="00A743D9"/>
    <w:rsid w:val="00A74F97"/>
    <w:rsid w:val="00A77DA9"/>
    <w:rsid w:val="00A77DB4"/>
    <w:rsid w:val="00A80BF5"/>
    <w:rsid w:val="00A826D6"/>
    <w:rsid w:val="00A82D31"/>
    <w:rsid w:val="00A83214"/>
    <w:rsid w:val="00A834B8"/>
    <w:rsid w:val="00A83AC1"/>
    <w:rsid w:val="00A85230"/>
    <w:rsid w:val="00A85281"/>
    <w:rsid w:val="00A85757"/>
    <w:rsid w:val="00A90792"/>
    <w:rsid w:val="00A942E8"/>
    <w:rsid w:val="00A96481"/>
    <w:rsid w:val="00A97B50"/>
    <w:rsid w:val="00AA0D05"/>
    <w:rsid w:val="00AA0D38"/>
    <w:rsid w:val="00AA13A8"/>
    <w:rsid w:val="00AA2AD7"/>
    <w:rsid w:val="00AA2FF5"/>
    <w:rsid w:val="00AA564B"/>
    <w:rsid w:val="00AA627B"/>
    <w:rsid w:val="00AB260B"/>
    <w:rsid w:val="00AB381D"/>
    <w:rsid w:val="00AB4192"/>
    <w:rsid w:val="00AC2B88"/>
    <w:rsid w:val="00AC504B"/>
    <w:rsid w:val="00AC70C5"/>
    <w:rsid w:val="00AD245C"/>
    <w:rsid w:val="00AD2DEC"/>
    <w:rsid w:val="00AD3067"/>
    <w:rsid w:val="00AD606B"/>
    <w:rsid w:val="00AE260A"/>
    <w:rsid w:val="00AE41D7"/>
    <w:rsid w:val="00AE4B52"/>
    <w:rsid w:val="00AE5856"/>
    <w:rsid w:val="00AE766A"/>
    <w:rsid w:val="00AF32AD"/>
    <w:rsid w:val="00AF3BDC"/>
    <w:rsid w:val="00AF3ED6"/>
    <w:rsid w:val="00AF6933"/>
    <w:rsid w:val="00AF7B67"/>
    <w:rsid w:val="00B00CDA"/>
    <w:rsid w:val="00B2010F"/>
    <w:rsid w:val="00B21C53"/>
    <w:rsid w:val="00B2344C"/>
    <w:rsid w:val="00B23642"/>
    <w:rsid w:val="00B249E1"/>
    <w:rsid w:val="00B24C4A"/>
    <w:rsid w:val="00B24DF3"/>
    <w:rsid w:val="00B2510F"/>
    <w:rsid w:val="00B31A59"/>
    <w:rsid w:val="00B3660C"/>
    <w:rsid w:val="00B40CFD"/>
    <w:rsid w:val="00B43B2B"/>
    <w:rsid w:val="00B43F05"/>
    <w:rsid w:val="00B465F9"/>
    <w:rsid w:val="00B46FBA"/>
    <w:rsid w:val="00B509B6"/>
    <w:rsid w:val="00B51E62"/>
    <w:rsid w:val="00B51FDC"/>
    <w:rsid w:val="00B537E4"/>
    <w:rsid w:val="00B610AF"/>
    <w:rsid w:val="00B67E07"/>
    <w:rsid w:val="00B67F7F"/>
    <w:rsid w:val="00B71E00"/>
    <w:rsid w:val="00B72B79"/>
    <w:rsid w:val="00B731E9"/>
    <w:rsid w:val="00B73219"/>
    <w:rsid w:val="00B817AD"/>
    <w:rsid w:val="00B81B4F"/>
    <w:rsid w:val="00BA1B42"/>
    <w:rsid w:val="00BA563B"/>
    <w:rsid w:val="00BA5762"/>
    <w:rsid w:val="00BB1E48"/>
    <w:rsid w:val="00BB2469"/>
    <w:rsid w:val="00BB262B"/>
    <w:rsid w:val="00BB71B6"/>
    <w:rsid w:val="00BB78C3"/>
    <w:rsid w:val="00BC1BFC"/>
    <w:rsid w:val="00BC2630"/>
    <w:rsid w:val="00BC35D7"/>
    <w:rsid w:val="00BC3831"/>
    <w:rsid w:val="00BC506D"/>
    <w:rsid w:val="00BC6B74"/>
    <w:rsid w:val="00BD0AF2"/>
    <w:rsid w:val="00BD4504"/>
    <w:rsid w:val="00BE01FF"/>
    <w:rsid w:val="00BE2262"/>
    <w:rsid w:val="00BF2DC4"/>
    <w:rsid w:val="00BF568B"/>
    <w:rsid w:val="00BF5B17"/>
    <w:rsid w:val="00BF7C99"/>
    <w:rsid w:val="00C01373"/>
    <w:rsid w:val="00C019BE"/>
    <w:rsid w:val="00C0277E"/>
    <w:rsid w:val="00C04226"/>
    <w:rsid w:val="00C05D5F"/>
    <w:rsid w:val="00C11502"/>
    <w:rsid w:val="00C14067"/>
    <w:rsid w:val="00C146F0"/>
    <w:rsid w:val="00C16484"/>
    <w:rsid w:val="00C16EBB"/>
    <w:rsid w:val="00C23D8F"/>
    <w:rsid w:val="00C24145"/>
    <w:rsid w:val="00C32933"/>
    <w:rsid w:val="00C36849"/>
    <w:rsid w:val="00C4086B"/>
    <w:rsid w:val="00C40CA1"/>
    <w:rsid w:val="00C40CCB"/>
    <w:rsid w:val="00C41131"/>
    <w:rsid w:val="00C428D0"/>
    <w:rsid w:val="00C43CCD"/>
    <w:rsid w:val="00C456FB"/>
    <w:rsid w:val="00C46D4D"/>
    <w:rsid w:val="00C50DAD"/>
    <w:rsid w:val="00C511CF"/>
    <w:rsid w:val="00C51FD6"/>
    <w:rsid w:val="00C53259"/>
    <w:rsid w:val="00C5423F"/>
    <w:rsid w:val="00C54A01"/>
    <w:rsid w:val="00C55A9F"/>
    <w:rsid w:val="00C55DBB"/>
    <w:rsid w:val="00C65D65"/>
    <w:rsid w:val="00C7170C"/>
    <w:rsid w:val="00C76963"/>
    <w:rsid w:val="00C80EAE"/>
    <w:rsid w:val="00C81B02"/>
    <w:rsid w:val="00C820D7"/>
    <w:rsid w:val="00C914B8"/>
    <w:rsid w:val="00C918AB"/>
    <w:rsid w:val="00C92C1A"/>
    <w:rsid w:val="00C94BE0"/>
    <w:rsid w:val="00CA628E"/>
    <w:rsid w:val="00CA657D"/>
    <w:rsid w:val="00CA6962"/>
    <w:rsid w:val="00CB5627"/>
    <w:rsid w:val="00CB6C92"/>
    <w:rsid w:val="00CC0583"/>
    <w:rsid w:val="00CC3565"/>
    <w:rsid w:val="00CC35EE"/>
    <w:rsid w:val="00CC3B47"/>
    <w:rsid w:val="00CC46C5"/>
    <w:rsid w:val="00CD03D4"/>
    <w:rsid w:val="00CD0CC3"/>
    <w:rsid w:val="00CD3DB8"/>
    <w:rsid w:val="00CD518B"/>
    <w:rsid w:val="00CE414A"/>
    <w:rsid w:val="00CE5BB1"/>
    <w:rsid w:val="00CE5EEB"/>
    <w:rsid w:val="00CE696C"/>
    <w:rsid w:val="00CE7491"/>
    <w:rsid w:val="00CF218C"/>
    <w:rsid w:val="00CF2F4B"/>
    <w:rsid w:val="00CF53D3"/>
    <w:rsid w:val="00D0189C"/>
    <w:rsid w:val="00D01BDC"/>
    <w:rsid w:val="00D02E76"/>
    <w:rsid w:val="00D04ED3"/>
    <w:rsid w:val="00D05D3E"/>
    <w:rsid w:val="00D06B87"/>
    <w:rsid w:val="00D06D9E"/>
    <w:rsid w:val="00D07A5F"/>
    <w:rsid w:val="00D134ED"/>
    <w:rsid w:val="00D14D3A"/>
    <w:rsid w:val="00D16433"/>
    <w:rsid w:val="00D204E3"/>
    <w:rsid w:val="00D224E1"/>
    <w:rsid w:val="00D234B6"/>
    <w:rsid w:val="00D23F95"/>
    <w:rsid w:val="00D271C0"/>
    <w:rsid w:val="00D27AB6"/>
    <w:rsid w:val="00D304AF"/>
    <w:rsid w:val="00D316B5"/>
    <w:rsid w:val="00D33103"/>
    <w:rsid w:val="00D343D0"/>
    <w:rsid w:val="00D34F21"/>
    <w:rsid w:val="00D36969"/>
    <w:rsid w:val="00D3767D"/>
    <w:rsid w:val="00D379BF"/>
    <w:rsid w:val="00D40245"/>
    <w:rsid w:val="00D40813"/>
    <w:rsid w:val="00D42256"/>
    <w:rsid w:val="00D42B72"/>
    <w:rsid w:val="00D43B79"/>
    <w:rsid w:val="00D45745"/>
    <w:rsid w:val="00D45F65"/>
    <w:rsid w:val="00D46EFE"/>
    <w:rsid w:val="00D52F57"/>
    <w:rsid w:val="00D54C98"/>
    <w:rsid w:val="00D6005D"/>
    <w:rsid w:val="00D62BA2"/>
    <w:rsid w:val="00D648C4"/>
    <w:rsid w:val="00D6607F"/>
    <w:rsid w:val="00D66258"/>
    <w:rsid w:val="00D662BF"/>
    <w:rsid w:val="00D70261"/>
    <w:rsid w:val="00D719F8"/>
    <w:rsid w:val="00D721BD"/>
    <w:rsid w:val="00D76EFA"/>
    <w:rsid w:val="00D7731C"/>
    <w:rsid w:val="00D819CD"/>
    <w:rsid w:val="00D825C4"/>
    <w:rsid w:val="00D82EE4"/>
    <w:rsid w:val="00D831E3"/>
    <w:rsid w:val="00D83E42"/>
    <w:rsid w:val="00D85533"/>
    <w:rsid w:val="00D85D53"/>
    <w:rsid w:val="00D9045F"/>
    <w:rsid w:val="00D90BF9"/>
    <w:rsid w:val="00D923E3"/>
    <w:rsid w:val="00D92DB6"/>
    <w:rsid w:val="00D94F8E"/>
    <w:rsid w:val="00D96901"/>
    <w:rsid w:val="00D96CAA"/>
    <w:rsid w:val="00DA1077"/>
    <w:rsid w:val="00DA19E8"/>
    <w:rsid w:val="00DA1F3F"/>
    <w:rsid w:val="00DA4900"/>
    <w:rsid w:val="00DA4E79"/>
    <w:rsid w:val="00DA6315"/>
    <w:rsid w:val="00DA6C62"/>
    <w:rsid w:val="00DB063D"/>
    <w:rsid w:val="00DB081D"/>
    <w:rsid w:val="00DB39AC"/>
    <w:rsid w:val="00DB4234"/>
    <w:rsid w:val="00DB64E2"/>
    <w:rsid w:val="00DC1E1D"/>
    <w:rsid w:val="00DC59FF"/>
    <w:rsid w:val="00DD3F01"/>
    <w:rsid w:val="00DE2DB0"/>
    <w:rsid w:val="00DE2DB4"/>
    <w:rsid w:val="00DE6D21"/>
    <w:rsid w:val="00DF0114"/>
    <w:rsid w:val="00DF1D0D"/>
    <w:rsid w:val="00E008AD"/>
    <w:rsid w:val="00E02229"/>
    <w:rsid w:val="00E041A1"/>
    <w:rsid w:val="00E06266"/>
    <w:rsid w:val="00E064A8"/>
    <w:rsid w:val="00E136D4"/>
    <w:rsid w:val="00E14E45"/>
    <w:rsid w:val="00E16482"/>
    <w:rsid w:val="00E21F86"/>
    <w:rsid w:val="00E23807"/>
    <w:rsid w:val="00E23D2B"/>
    <w:rsid w:val="00E23E02"/>
    <w:rsid w:val="00E24599"/>
    <w:rsid w:val="00E26296"/>
    <w:rsid w:val="00E34A6C"/>
    <w:rsid w:val="00E363CD"/>
    <w:rsid w:val="00E37652"/>
    <w:rsid w:val="00E4094A"/>
    <w:rsid w:val="00E4322B"/>
    <w:rsid w:val="00E432EF"/>
    <w:rsid w:val="00E437B3"/>
    <w:rsid w:val="00E459C0"/>
    <w:rsid w:val="00E50AAD"/>
    <w:rsid w:val="00E51914"/>
    <w:rsid w:val="00E52930"/>
    <w:rsid w:val="00E54B90"/>
    <w:rsid w:val="00E5563C"/>
    <w:rsid w:val="00E55C7A"/>
    <w:rsid w:val="00E57B73"/>
    <w:rsid w:val="00E638E9"/>
    <w:rsid w:val="00E63AE0"/>
    <w:rsid w:val="00E6489D"/>
    <w:rsid w:val="00E74AE4"/>
    <w:rsid w:val="00E76852"/>
    <w:rsid w:val="00E81C9B"/>
    <w:rsid w:val="00E82B21"/>
    <w:rsid w:val="00E9052D"/>
    <w:rsid w:val="00E90C01"/>
    <w:rsid w:val="00E92304"/>
    <w:rsid w:val="00E92872"/>
    <w:rsid w:val="00E94DFF"/>
    <w:rsid w:val="00E96996"/>
    <w:rsid w:val="00E97274"/>
    <w:rsid w:val="00E9761F"/>
    <w:rsid w:val="00EA21DF"/>
    <w:rsid w:val="00EA38BE"/>
    <w:rsid w:val="00EA4DE3"/>
    <w:rsid w:val="00EC1608"/>
    <w:rsid w:val="00EC5391"/>
    <w:rsid w:val="00ED0087"/>
    <w:rsid w:val="00ED0602"/>
    <w:rsid w:val="00ED14BB"/>
    <w:rsid w:val="00ED2C07"/>
    <w:rsid w:val="00ED39D5"/>
    <w:rsid w:val="00ED5FC5"/>
    <w:rsid w:val="00ED6182"/>
    <w:rsid w:val="00EE06AE"/>
    <w:rsid w:val="00EE35AA"/>
    <w:rsid w:val="00EE37E2"/>
    <w:rsid w:val="00EE4700"/>
    <w:rsid w:val="00EE4B0F"/>
    <w:rsid w:val="00EE6E77"/>
    <w:rsid w:val="00EF071D"/>
    <w:rsid w:val="00EF1FE0"/>
    <w:rsid w:val="00EF26E8"/>
    <w:rsid w:val="00EF63E4"/>
    <w:rsid w:val="00EF6B1B"/>
    <w:rsid w:val="00EF6C11"/>
    <w:rsid w:val="00F03A95"/>
    <w:rsid w:val="00F06230"/>
    <w:rsid w:val="00F0747D"/>
    <w:rsid w:val="00F11FB7"/>
    <w:rsid w:val="00F149E7"/>
    <w:rsid w:val="00F17893"/>
    <w:rsid w:val="00F17EDF"/>
    <w:rsid w:val="00F21296"/>
    <w:rsid w:val="00F250BF"/>
    <w:rsid w:val="00F323E4"/>
    <w:rsid w:val="00F34BAD"/>
    <w:rsid w:val="00F36FD5"/>
    <w:rsid w:val="00F3730C"/>
    <w:rsid w:val="00F378CC"/>
    <w:rsid w:val="00F542B4"/>
    <w:rsid w:val="00F55882"/>
    <w:rsid w:val="00F56428"/>
    <w:rsid w:val="00F5702E"/>
    <w:rsid w:val="00F601B8"/>
    <w:rsid w:val="00F60FDE"/>
    <w:rsid w:val="00F63AD8"/>
    <w:rsid w:val="00F64644"/>
    <w:rsid w:val="00F67065"/>
    <w:rsid w:val="00F73591"/>
    <w:rsid w:val="00F73BB0"/>
    <w:rsid w:val="00F74839"/>
    <w:rsid w:val="00F80462"/>
    <w:rsid w:val="00F80991"/>
    <w:rsid w:val="00F81DBC"/>
    <w:rsid w:val="00F82399"/>
    <w:rsid w:val="00F82F7B"/>
    <w:rsid w:val="00F84AB3"/>
    <w:rsid w:val="00F84DCE"/>
    <w:rsid w:val="00F8740A"/>
    <w:rsid w:val="00F90897"/>
    <w:rsid w:val="00F9112A"/>
    <w:rsid w:val="00F93FC3"/>
    <w:rsid w:val="00F97536"/>
    <w:rsid w:val="00F975F0"/>
    <w:rsid w:val="00FA31E5"/>
    <w:rsid w:val="00FA332B"/>
    <w:rsid w:val="00FA3E13"/>
    <w:rsid w:val="00FA692F"/>
    <w:rsid w:val="00FA6A91"/>
    <w:rsid w:val="00FB1F0C"/>
    <w:rsid w:val="00FB3145"/>
    <w:rsid w:val="00FB3C0D"/>
    <w:rsid w:val="00FB5F1B"/>
    <w:rsid w:val="00FB76CB"/>
    <w:rsid w:val="00FC3CF5"/>
    <w:rsid w:val="00FC4E5B"/>
    <w:rsid w:val="00FC5C39"/>
    <w:rsid w:val="00FC6013"/>
    <w:rsid w:val="00FC6BFA"/>
    <w:rsid w:val="00FD3CBD"/>
    <w:rsid w:val="00FD3FFA"/>
    <w:rsid w:val="00FD4499"/>
    <w:rsid w:val="00FD4E80"/>
    <w:rsid w:val="00FD5465"/>
    <w:rsid w:val="00FD70D8"/>
    <w:rsid w:val="00FE62E6"/>
    <w:rsid w:val="00FF318C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24888B0E"/>
  <w15:docId w15:val="{83FBA5CB-0BF3-46B5-BF27-9DDEF519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35EE"/>
    <w:rPr>
      <w:lang w:val="en-US"/>
    </w:rPr>
  </w:style>
  <w:style w:type="paragraph" w:styleId="Nagwek1">
    <w:name w:val="heading 1"/>
    <w:basedOn w:val="Normalny"/>
    <w:next w:val="Normalny"/>
    <w:qFormat/>
    <w:rsid w:val="00CC35EE"/>
    <w:pPr>
      <w:keepNext/>
      <w:jc w:val="center"/>
      <w:outlineLvl w:val="0"/>
    </w:pPr>
    <w:rPr>
      <w:rFonts w:ascii="Times New Roman" w:hAnsi="Times New Roman"/>
      <w:b/>
      <w:sz w:val="32"/>
      <w:u w:val="single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CC35EE"/>
    <w:pPr>
      <w:keepNext/>
      <w:jc w:val="center"/>
      <w:outlineLvl w:val="1"/>
    </w:pPr>
    <w:rPr>
      <w:rFonts w:ascii="Times New Roman" w:hAnsi="Times New Roman"/>
      <w:sz w:val="24"/>
      <w:lang w:val="pl-PL"/>
    </w:rPr>
  </w:style>
  <w:style w:type="paragraph" w:styleId="Nagwek3">
    <w:name w:val="heading 3"/>
    <w:basedOn w:val="Normalny"/>
    <w:next w:val="Normalny"/>
    <w:qFormat/>
    <w:rsid w:val="00CC35EE"/>
    <w:pPr>
      <w:keepNext/>
      <w:outlineLvl w:val="2"/>
    </w:pPr>
    <w:rPr>
      <w:rFonts w:ascii="Times New Roman" w:hAnsi="Times New Roman"/>
      <w:b/>
      <w:sz w:val="24"/>
      <w:lang w:val="pl-PL"/>
    </w:rPr>
  </w:style>
  <w:style w:type="paragraph" w:styleId="Nagwek4">
    <w:name w:val="heading 4"/>
    <w:basedOn w:val="Normalny"/>
    <w:next w:val="Normalny"/>
    <w:qFormat/>
    <w:rsid w:val="00CC35EE"/>
    <w:pPr>
      <w:keepNext/>
      <w:jc w:val="center"/>
      <w:outlineLvl w:val="3"/>
    </w:pPr>
    <w:rPr>
      <w:rFonts w:ascii="Times New Roman" w:hAnsi="Times New Roman"/>
      <w:b/>
      <w:bCs/>
      <w:sz w:val="24"/>
      <w:u w:val="single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CC35EE"/>
    <w:pPr>
      <w:keepNext/>
      <w:outlineLvl w:val="4"/>
    </w:pPr>
    <w:rPr>
      <w:rFonts w:ascii="Times New Roman" w:hAnsi="Times New Roman"/>
      <w:sz w:val="24"/>
      <w:lang w:val="de-DE"/>
    </w:rPr>
  </w:style>
  <w:style w:type="paragraph" w:styleId="Nagwek6">
    <w:name w:val="heading 6"/>
    <w:basedOn w:val="Normalny"/>
    <w:next w:val="Normalny"/>
    <w:qFormat/>
    <w:rsid w:val="00CC35EE"/>
    <w:pPr>
      <w:keepNext/>
      <w:outlineLvl w:val="5"/>
    </w:pPr>
    <w:rPr>
      <w:rFonts w:ascii="Times New Roman" w:eastAsia="Arial Unicode MS" w:hAnsi="Times New Roman"/>
      <w:sz w:val="28"/>
      <w:lang w:val="pl-PL"/>
    </w:rPr>
  </w:style>
  <w:style w:type="paragraph" w:styleId="Nagwek7">
    <w:name w:val="heading 7"/>
    <w:basedOn w:val="Normalny"/>
    <w:next w:val="Normalny"/>
    <w:link w:val="Nagwek7Znak"/>
    <w:qFormat/>
    <w:rsid w:val="00CC35EE"/>
    <w:pPr>
      <w:keepNext/>
      <w:jc w:val="center"/>
      <w:outlineLvl w:val="6"/>
    </w:pPr>
    <w:rPr>
      <w:rFonts w:ascii="Times New Roman" w:hAnsi="Times New Roman"/>
      <w:b/>
      <w:bCs/>
      <w:sz w:val="24"/>
      <w:lang w:val="de-DE"/>
    </w:rPr>
  </w:style>
  <w:style w:type="paragraph" w:styleId="Nagwek9">
    <w:name w:val="heading 9"/>
    <w:basedOn w:val="Normalny"/>
    <w:next w:val="Normalny"/>
    <w:qFormat/>
    <w:rsid w:val="00CC35EE"/>
    <w:pPr>
      <w:keepNext/>
      <w:jc w:val="center"/>
      <w:outlineLvl w:val="8"/>
    </w:pPr>
    <w:rPr>
      <w:rFonts w:ascii="Times New Roman" w:hAnsi="Times New Roman"/>
      <w:b/>
      <w:bCs/>
      <w:sz w:val="32"/>
      <w:u w:val="single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C35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C35EE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semiHidden/>
    <w:rsid w:val="00CC35EE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CC35EE"/>
  </w:style>
  <w:style w:type="paragraph" w:styleId="Tekstpodstawowy">
    <w:name w:val="Body Text"/>
    <w:basedOn w:val="Normalny"/>
    <w:rsid w:val="00CC35EE"/>
    <w:rPr>
      <w:rFonts w:ascii="Times New Roman" w:hAnsi="Times New Roman"/>
      <w:sz w:val="24"/>
      <w:lang w:val="pl-PL"/>
    </w:rPr>
  </w:style>
  <w:style w:type="character" w:styleId="Numerstrony">
    <w:name w:val="page number"/>
    <w:basedOn w:val="Domylnaczcionkaakapitu"/>
    <w:rsid w:val="00CC35EE"/>
  </w:style>
  <w:style w:type="paragraph" w:styleId="Tytu">
    <w:name w:val="Title"/>
    <w:basedOn w:val="Normalny"/>
    <w:link w:val="TytuZnak"/>
    <w:qFormat/>
    <w:rsid w:val="00CC35EE"/>
    <w:pPr>
      <w:jc w:val="center"/>
    </w:pPr>
    <w:rPr>
      <w:rFonts w:ascii="Times New Roman" w:hAnsi="Times New Roman"/>
      <w:b/>
      <w:sz w:val="24"/>
      <w:lang w:val="pl-PL"/>
    </w:rPr>
  </w:style>
  <w:style w:type="paragraph" w:styleId="Tekstpodstawowy3">
    <w:name w:val="Body Text 3"/>
    <w:basedOn w:val="Normalny"/>
    <w:link w:val="Tekstpodstawowy3Znak"/>
    <w:rsid w:val="00CC35EE"/>
    <w:pPr>
      <w:jc w:val="both"/>
    </w:pPr>
    <w:rPr>
      <w:rFonts w:ascii="Times New Roman" w:hAnsi="Times New Roman"/>
      <w:sz w:val="24"/>
      <w:lang w:val="pl-PL"/>
    </w:rPr>
  </w:style>
  <w:style w:type="paragraph" w:styleId="Tekstpodstawowy2">
    <w:name w:val="Body Text 2"/>
    <w:basedOn w:val="Normalny"/>
    <w:rsid w:val="00CC35EE"/>
    <w:pPr>
      <w:jc w:val="both"/>
    </w:pPr>
    <w:rPr>
      <w:rFonts w:ascii="Times New Roman" w:hAnsi="Times New Roman"/>
      <w:sz w:val="24"/>
      <w:u w:val="single"/>
      <w:lang w:val="pl-PL"/>
    </w:rPr>
  </w:style>
  <w:style w:type="paragraph" w:styleId="Tekstpodstawowywcity">
    <w:name w:val="Body Text Indent"/>
    <w:basedOn w:val="Normalny"/>
    <w:rsid w:val="00CC35EE"/>
    <w:pPr>
      <w:ind w:left="1080"/>
    </w:pPr>
    <w:rPr>
      <w:rFonts w:ascii="Times New Roman" w:hAnsi="Times New Roman"/>
      <w:sz w:val="24"/>
      <w:lang w:val="pl-PL"/>
    </w:rPr>
  </w:style>
  <w:style w:type="paragraph" w:styleId="Akapitzlist">
    <w:name w:val="List Paragraph"/>
    <w:basedOn w:val="Normalny"/>
    <w:uiPriority w:val="34"/>
    <w:qFormat/>
    <w:rsid w:val="003A3059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rsid w:val="00824675"/>
    <w:rPr>
      <w:rFonts w:ascii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rsid w:val="00A566B4"/>
  </w:style>
  <w:style w:type="character" w:customStyle="1" w:styleId="TekstprzypisukocowegoZnak">
    <w:name w:val="Tekst przypisu końcowego Znak"/>
    <w:basedOn w:val="Domylnaczcionkaakapitu"/>
    <w:link w:val="Tekstprzypisukocowego"/>
    <w:rsid w:val="00A566B4"/>
    <w:rPr>
      <w:lang w:val="en-US"/>
    </w:rPr>
  </w:style>
  <w:style w:type="character" w:styleId="Odwoanieprzypisukocowego">
    <w:name w:val="endnote reference"/>
    <w:basedOn w:val="Domylnaczcionkaakapitu"/>
    <w:rsid w:val="00A566B4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3738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7388D"/>
    <w:rPr>
      <w:rFonts w:ascii="Segoe UI" w:hAnsi="Segoe UI" w:cs="Segoe UI"/>
      <w:sz w:val="18"/>
      <w:szCs w:val="18"/>
      <w:lang w:val="en-US"/>
    </w:rPr>
  </w:style>
  <w:style w:type="character" w:customStyle="1" w:styleId="NagwekZnak">
    <w:name w:val="Nagłówek Znak"/>
    <w:basedOn w:val="Domylnaczcionkaakapitu"/>
    <w:link w:val="Nagwek"/>
    <w:rsid w:val="00C40CCB"/>
    <w:rPr>
      <w:lang w:val="en-US"/>
    </w:rPr>
  </w:style>
  <w:style w:type="character" w:customStyle="1" w:styleId="Nagwek2Znak">
    <w:name w:val="Nagłówek 2 Znak"/>
    <w:basedOn w:val="Domylnaczcionkaakapitu"/>
    <w:link w:val="Nagwek2"/>
    <w:rsid w:val="00317636"/>
    <w:rPr>
      <w:rFonts w:ascii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rsid w:val="00317636"/>
    <w:rPr>
      <w:rFonts w:ascii="Times New Roman" w:hAnsi="Times New Roman"/>
      <w:sz w:val="24"/>
      <w:lang w:val="de-DE"/>
    </w:rPr>
  </w:style>
  <w:style w:type="character" w:customStyle="1" w:styleId="Nagwek7Znak">
    <w:name w:val="Nagłówek 7 Znak"/>
    <w:basedOn w:val="Domylnaczcionkaakapitu"/>
    <w:link w:val="Nagwek7"/>
    <w:rsid w:val="00317636"/>
    <w:rPr>
      <w:rFonts w:ascii="Times New Roman" w:hAnsi="Times New Roman"/>
      <w:b/>
      <w:bCs/>
      <w:sz w:val="24"/>
      <w:lang w:val="de-DE"/>
    </w:rPr>
  </w:style>
  <w:style w:type="paragraph" w:styleId="Bezodstpw">
    <w:name w:val="No Spacing"/>
    <w:uiPriority w:val="1"/>
    <w:qFormat/>
    <w:rsid w:val="000711A4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A386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A386A"/>
    <w:rPr>
      <w:lang w:val="en-US"/>
    </w:rPr>
  </w:style>
  <w:style w:type="character" w:customStyle="1" w:styleId="TematkomentarzaZnak">
    <w:name w:val="Temat komentarza Znak"/>
    <w:basedOn w:val="TekstkomentarzaZnak"/>
    <w:link w:val="Tematkomentarza"/>
    <w:semiHidden/>
    <w:rsid w:val="000A386A"/>
    <w:rPr>
      <w:b/>
      <w:bCs/>
      <w:lang w:val="en-US"/>
    </w:rPr>
  </w:style>
  <w:style w:type="character" w:customStyle="1" w:styleId="TytuZnak">
    <w:name w:val="Tytuł Znak"/>
    <w:basedOn w:val="Domylnaczcionkaakapitu"/>
    <w:link w:val="Tytu"/>
    <w:rsid w:val="001E72E9"/>
    <w:rPr>
      <w:rFonts w:ascii="Times New Roman" w:hAnsi="Times New Roman"/>
      <w:b/>
      <w:sz w:val="24"/>
    </w:rPr>
  </w:style>
  <w:style w:type="character" w:customStyle="1" w:styleId="StopkaZnak">
    <w:name w:val="Stopka Znak"/>
    <w:basedOn w:val="Domylnaczcionkaakapitu"/>
    <w:link w:val="Stopka"/>
    <w:rsid w:val="001E72E9"/>
    <w:rPr>
      <w:lang w:val="en-US"/>
    </w:rPr>
  </w:style>
  <w:style w:type="paragraph" w:styleId="Poprawka">
    <w:name w:val="Revision"/>
    <w:hidden/>
    <w:uiPriority w:val="99"/>
    <w:semiHidden/>
    <w:rsid w:val="00640B3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AC4FD-B9D3-4758-BD44-5BBB8FB75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6400</Words>
  <Characters>40592</Characters>
  <Application>Microsoft Office Word</Application>
  <DocSecurity>0</DocSecurity>
  <Lines>338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serwis wind</vt:lpstr>
    </vt:vector>
  </TitlesOfParts>
  <Company>Kraków</Company>
  <LinksUpToDate>false</LinksUpToDate>
  <CharactersWithSpaces>46899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serwis wind</dc:title>
  <dc:creator>Piotr Radzikowski</dc:creator>
  <cp:lastModifiedBy>Radzikowski Piotr</cp:lastModifiedBy>
  <cp:revision>2</cp:revision>
  <cp:lastPrinted>2025-11-18T08:13:00Z</cp:lastPrinted>
  <dcterms:created xsi:type="dcterms:W3CDTF">2025-12-01T08:40:00Z</dcterms:created>
  <dcterms:modified xsi:type="dcterms:W3CDTF">2025-12-01T08:40:00Z</dcterms:modified>
</cp:coreProperties>
</file>